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tblpY="495"/>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198"/>
        <w:gridCol w:w="2767"/>
      </w:tblGrid>
      <w:tr w:rsidR="00FC11EC" w:rsidRPr="00197D57" w:rsidTr="00D11B20">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C11EC" w:rsidRPr="00FC11EC" w:rsidRDefault="00FC11EC" w:rsidP="00FC11EC">
            <w:pPr>
              <w:pStyle w:val="Heading1"/>
            </w:pPr>
            <w:r w:rsidRPr="00FC11EC">
              <w:t>Dreamweaver CS3 Shortcut Keys</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New...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Ctrl+N</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Open...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Ctrl+O</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Open in Frame...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Ctrl+Shift+O</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Close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Ctrl+W</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Close All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Ctrl+Shift+W</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Save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Save As...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Ctrl+Shift+S</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Print 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Check Page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Check Links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Shift+F8</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Validate Markup</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Shift+F6</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Edit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Undo</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Ctrl+Z,Alt+BkSp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Redo</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Ctrl+Y,Ctrl+Shift+Z</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Cut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Ctrl+X,Shift+Del</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Copy</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Ctrl+C,Ctrl+Ins</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Paste Special...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Ctrl+Shift+V</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Select All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Select Parent Tag</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Select Child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Find and Replace...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Ctrl+F</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Find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Shift+F3</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Find Next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F3</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Go to 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Ctrl+G</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Show Code Hints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Ctrl+Space</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Indent 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w:t>
            </w:r>
            <w:proofErr w:type="spellEnd"/>
            <w:r w:rsidRPr="00197D57">
              <w:rPr>
                <w:rFonts w:ascii="Times New Roman" w:eastAsia="Times New Roman" w:hAnsi="Times New Roman" w:cs="Times New Roman"/>
                <w:sz w:val="24"/>
                <w:szCs w:val="24"/>
              </w:rPr>
              <w:t>+&gt;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roofErr w:type="spellStart"/>
            <w:r w:rsidRPr="00197D57">
              <w:rPr>
                <w:rFonts w:ascii="Times New Roman" w:eastAsia="Times New Roman" w:hAnsi="Times New Roman" w:cs="Times New Roman"/>
                <w:sz w:val="24"/>
                <w:szCs w:val="24"/>
              </w:rPr>
              <w:t>Outdent</w:t>
            </w:r>
            <w:proofErr w:type="spellEnd"/>
            <w:r w:rsidRPr="00197D57">
              <w:rPr>
                <w:rFonts w:ascii="Times New Roman" w:eastAsia="Times New Roman" w:hAnsi="Times New Roman" w:cs="Times New Roman"/>
                <w:sz w:val="24"/>
                <w:szCs w:val="24"/>
              </w:rPr>
              <w:t xml:space="preserve"> 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w:t>
            </w:r>
            <w:proofErr w:type="spellEnd"/>
            <w:r w:rsidRPr="00197D57">
              <w:rPr>
                <w:rFonts w:ascii="Times New Roman" w:eastAsia="Times New Roman" w:hAnsi="Times New Roman" w:cs="Times New Roman"/>
                <w:sz w:val="24"/>
                <w:szCs w:val="24"/>
              </w:rPr>
              <w:t>+&lt;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Balance Braces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Code Collapse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Collapse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Ctrl+Shift+C</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Collapse Outside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Ctrl+Alt+C</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Expand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Ctrl+Shift+E</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Collapse Full Tag</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Ctrl+Shift+J</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Collapse Outside Full Tag</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Ctrl+Alt+J</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Expand All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Ctrl+Alt+E</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Preferences...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Ctrl+U</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Zoom In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Zoom Out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Fit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Ctrl+Alt+0</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Fit All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Ctrl+Shift+0</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Fit Width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Ctrl+Shift+Alt+0</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Switch Views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Refresh Design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F5</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Server Debug</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Ctrl+Shift+G</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Live Data</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Ctrl+Shift+R</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Head Content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Ctrl+Shift+H</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Rulers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Show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Ctrl+Alt+R</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Grid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Show Grid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Ctrl+Alt+G</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Snap To Grid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Ctrl+Alt+Shift+G</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Guides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Show Guides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Lock Guides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w:t>
            </w:r>
            <w:proofErr w:type="spellEnd"/>
            <w:r w:rsidRPr="00197D57">
              <w:rPr>
                <w:rFonts w:ascii="Times New Roman" w:eastAsia="Times New Roman" w:hAnsi="Times New Roman" w:cs="Times New Roman"/>
                <w:sz w:val="24"/>
                <w:szCs w:val="24"/>
              </w:rPr>
              <w: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Snap To Guides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w:t>
            </w:r>
            <w:proofErr w:type="spellEnd"/>
            <w:r w:rsidRPr="00197D57">
              <w:rPr>
                <w:rFonts w:ascii="Times New Roman" w:eastAsia="Times New Roman" w:hAnsi="Times New Roman" w:cs="Times New Roman"/>
                <w:sz w:val="24"/>
                <w:szCs w:val="24"/>
              </w:rPr>
              <w: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Guides Snap To Elements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w:t>
            </w:r>
            <w:proofErr w:type="spellEnd"/>
            <w:r w:rsidRPr="00197D57">
              <w:rPr>
                <w:rFonts w:ascii="Times New Roman" w:eastAsia="Times New Roman" w:hAnsi="Times New Roman" w:cs="Times New Roman"/>
                <w:sz w:val="24"/>
                <w:szCs w:val="24"/>
              </w:rPr>
              <w: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roofErr w:type="spellStart"/>
            <w:r w:rsidRPr="00197D57">
              <w:rPr>
                <w:rFonts w:ascii="Times New Roman" w:eastAsia="Times New Roman" w:hAnsi="Times New Roman" w:cs="Times New Roman"/>
                <w:b/>
                <w:bCs/>
                <w:sz w:val="24"/>
                <w:szCs w:val="24"/>
              </w:rPr>
              <w:t>Plugins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Play</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Stop</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Ctrl+Alt+X</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Play All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Stop All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Ctrl+Alt+Shift+X</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Show Panels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F4</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Insert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Tag...</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Ctrl+E</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Image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Ctrl+Alt+I</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Media</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Flash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Ctrl+Alt+F</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Shockwave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Ctrl+Alt+D</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Named Anchor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Ctrl+Alt+A</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Special Characters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Line Break</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Shift+Return</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Non-Breaking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Ctrl+Shift+Space</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Modify</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Page Properties...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Ctrl+J</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CSS Styles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Shift+F11</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Quick Tag Editor...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Make Link...</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Ctrl+L</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Remove Link</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Ctrl+Shift+L</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Table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Table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Select Table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Merge Cells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Ctrl+Alt+M</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Split Cell...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Insert Row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Ctrl+M</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Insert Column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Ctrl+Shift+A</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Delete Row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Ctrl+Shift+M</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Delete Column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w:t>
            </w:r>
            <w:proofErr w:type="spellEnd"/>
            <w:r w:rsidRPr="00197D57">
              <w:rPr>
                <w:rFonts w:ascii="Times New Roman" w:eastAsia="Times New Roman" w:hAnsi="Times New Roman" w:cs="Times New Roman"/>
                <w:sz w:val="24"/>
                <w:szCs w:val="24"/>
              </w:rPr>
              <w: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Increase Column Span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w:t>
            </w:r>
            <w:proofErr w:type="spellEnd"/>
            <w:r w:rsidRPr="00197D57">
              <w:rPr>
                <w:rFonts w:ascii="Times New Roman" w:eastAsia="Times New Roman" w:hAnsi="Times New Roman" w:cs="Times New Roman"/>
                <w:sz w:val="24"/>
                <w:szCs w:val="24"/>
              </w:rPr>
              <w: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Decrease Column Span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w:t>
            </w:r>
            <w:proofErr w:type="spellEnd"/>
            <w:r w:rsidRPr="00197D57">
              <w:rPr>
                <w:rFonts w:ascii="Times New Roman" w:eastAsia="Times New Roman" w:hAnsi="Times New Roman" w:cs="Times New Roman"/>
                <w:sz w:val="24"/>
                <w:szCs w:val="24"/>
              </w:rPr>
              <w: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Arrange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Align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Ctrl+Shift+1</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Align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Ctrl+Shift+3</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Align Top</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Ctrl+Shift+4</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Align Bottom</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Ctrl+Shift+6</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Make Same Width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Ctrl+Shift+7</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Make Same Height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Ctrl+Shift+9</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Timeline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Add Object to Timeline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Text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Indent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w:t>
            </w:r>
            <w:proofErr w:type="spellEnd"/>
            <w:r w:rsidRPr="00197D57">
              <w:rPr>
                <w:rFonts w:ascii="Times New Roman" w:eastAsia="Times New Roman" w:hAnsi="Times New Roman" w:cs="Times New Roman"/>
                <w:sz w:val="24"/>
                <w:szCs w:val="24"/>
              </w:rPr>
              <w: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roofErr w:type="spellStart"/>
            <w:r w:rsidRPr="00197D57">
              <w:rPr>
                <w:rFonts w:ascii="Times New Roman" w:eastAsia="Times New Roman" w:hAnsi="Times New Roman" w:cs="Times New Roman"/>
                <w:sz w:val="24"/>
                <w:szCs w:val="24"/>
              </w:rPr>
              <w:t>Outdent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w:t>
            </w:r>
            <w:proofErr w:type="spellEnd"/>
            <w:r w:rsidRPr="00197D57">
              <w:rPr>
                <w:rFonts w:ascii="Times New Roman" w:eastAsia="Times New Roman" w:hAnsi="Times New Roman" w:cs="Times New Roman"/>
                <w:sz w:val="24"/>
                <w:szCs w:val="24"/>
              </w:rPr>
              <w:t>+[</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Paragraph Format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None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Ctrl+0</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Paragraph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Heading 1</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Ctrl+1</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Heading 2</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Ctrl+2</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Heading 3</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Ctrl+3</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Heading 4</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Ctrl+4</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Heading 5</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Ctrl+5</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Heading 6</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Ctrl+6</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Align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Ctrl+Alt+Shift+L</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Center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Ctrl+Alt+Shift+C</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Ctrl+Alt+Shift+R</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Justify</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Ctrl+Alt+Shift+J</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Style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Bold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Ctrl+B</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Italic</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Ctrl+I</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r w:rsidRPr="00197D57">
              <w:rPr>
                <w:rFonts w:ascii="Times New Roman" w:eastAsia="Times New Roman" w:hAnsi="Times New Roman" w:cs="Times New Roman"/>
                <w:b/>
                <w:bCs/>
                <w:sz w:val="24"/>
                <w:szCs w:val="24"/>
              </w:rPr>
              <w:t>Check Spelling</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Shift+F7</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Commands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Start Recording</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Ctrl+Shift+X</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Site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Get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Ctrl+Shift+D</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Check Out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Ctrl+Alt+Shift+D</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Put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Ctrl+Shift+U</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Check In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Ctrl+Alt+Shift+U</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xml:space="preserve">    Check Links </w:t>
            </w:r>
            <w:proofErr w:type="spellStart"/>
            <w:r w:rsidRPr="00197D57">
              <w:rPr>
                <w:rFonts w:ascii="Times New Roman" w:eastAsia="Times New Roman" w:hAnsi="Times New Roman" w:cs="Times New Roman"/>
                <w:sz w:val="24"/>
                <w:szCs w:val="24"/>
              </w:rPr>
              <w:t>Sitewide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Ctrl+F8</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Window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Insert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Ctrl+F2</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Properties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Ctrl+F3</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CSS Styles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Shift+F11</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Layers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F2</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Behaviors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Shift+F4</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Databases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Ctrl+Shift+F10</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Bindings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Ctrl+F10</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Server Behaviors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Ctrl+F9</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Components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Ctrl+F7</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Files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F8</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Assets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F11</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Snippets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Shift+F9</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Tag Inspector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F9</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F7</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Reference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Shift+F1</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History</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Shift+F10</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Frames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Shift+F2</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Code Inspector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F10</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Timelines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Alt+F9</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Show Panels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F4</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Help</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Using Dreamweaver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F1</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Using ColdFusion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Ctrl+F1</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Reference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Shift+F1</w:t>
            </w:r>
          </w:p>
        </w:tc>
      </w:tr>
    </w:tbl>
    <w:p w:rsidR="00197D57" w:rsidRPr="00197D57" w:rsidRDefault="00197D57" w:rsidP="00197D57">
      <w:pPr>
        <w:spacing w:before="100" w:beforeAutospacing="1" w:after="100" w:afterAutospacing="1"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Site panel</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504"/>
        <w:gridCol w:w="1817"/>
      </w:tblGrid>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New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Ctrl+Shift+N</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New Folder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Ctrl+Alt+Shift+N</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Rename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F2</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Delete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Del</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Check Links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Shift+F8</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Edit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Cut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Ctrl+X</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Copy</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Ctrl+C</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Paste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Ctrl+V</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Duplicate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Ctrl+D</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Select All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Refresh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F5</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Show/Hide Link</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Ctrl+Shift+Y</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View as Root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Ctrl+Shift+R</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Show Page Titles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Ctrl+Shift+T</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Site Map</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Alt+F8</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Site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Get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Ctrl+Shift+D</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Check Out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Ctrl+Alt+Shift+D</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Put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Ctrl+Shift+U</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Check In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Ctrl+Alt+Shift+U</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xml:space="preserve">    Check Links </w:t>
            </w:r>
            <w:proofErr w:type="spellStart"/>
            <w:r w:rsidRPr="00197D57">
              <w:rPr>
                <w:rFonts w:ascii="Times New Roman" w:eastAsia="Times New Roman" w:hAnsi="Times New Roman" w:cs="Times New Roman"/>
                <w:sz w:val="24"/>
                <w:szCs w:val="24"/>
              </w:rPr>
              <w:t>Sitewide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Ctrl+F8</w:t>
            </w:r>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Link to New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Ctrl+Shift+N</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Link to Existing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Ctrl+Shift+K</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Change Link...</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Ctrl+L</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Remove Link</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Ctrl+Shift+L</w:t>
            </w:r>
            <w:proofErr w:type="spellEnd"/>
          </w:p>
        </w:tc>
      </w:tr>
      <w:tr w:rsidR="00FC11EC"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bl>
    <w:p w:rsidR="00197D57" w:rsidRPr="00197D57" w:rsidRDefault="00197D57" w:rsidP="00197D57">
      <w:pPr>
        <w:spacing w:before="100" w:beforeAutospacing="1" w:after="100" w:afterAutospacing="1"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Code editing</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44"/>
        <w:gridCol w:w="1788"/>
      </w:tblGrid>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Parent Tag</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Balance Braces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All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Ctrl+A</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Bold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Ctrl+B</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Italic</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Ctrl+I</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Copy</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Ctrl+C,Ctrl+Ins</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Find and Replace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Ctrl+F</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Find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Shift+F3</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Find Next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F3</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Paste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Ctrl+V,Shift+Ins</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Paste Special</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Ctrl+Shift+V</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Cut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Ctrl+X,Shift+Del</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Redo</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Ctrl+Y</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Undo</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Ctrl+Z</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Switch To Document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Print 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Surround with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Ctrl+Shift+3</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Delete word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Ctrl+BkSp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Delete word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Ctrl+Del</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line up</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Shift+Up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lastRenderedPageBreak/>
              <w:t>Select line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Shift+Down</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Character select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Shift+Left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Character select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Shift+Right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to page up</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Shift+PgUp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to page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Shift+PgDn</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Move word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Ctrl+Left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Move word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Ctrl+Right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word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Ctrl+Shift+Left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word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Ctrl+Shift+Right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Move to start of 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Home</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Move to end of 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End</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to start of 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Shift+Home</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to end of 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Shift+End</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Move to top of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Ctrl+Home</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Move to end of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Ctrl+End</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to start of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Ctrl+Shift+Home</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to end of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Ctrl+Shift+End</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Copy2</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Ctrl+Ins</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Paste2</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Shift+Ins</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Cut2</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Shift+Del</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Snippets</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Shift+F9</w:t>
            </w:r>
          </w:p>
        </w:tc>
      </w:tr>
    </w:tbl>
    <w:p w:rsidR="00197D57" w:rsidRPr="00197D57" w:rsidRDefault="00197D57" w:rsidP="00197D57">
      <w:pPr>
        <w:spacing w:before="100" w:beforeAutospacing="1" w:after="100" w:afterAutospacing="1"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Document editing</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190"/>
        <w:gridCol w:w="2008"/>
      </w:tblGrid>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Quit Application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Alt+F4</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Go to Next Word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Ctrl+Right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Go to Previous Word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Ctrl+Left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Go to Previous Paragraph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Ctrl+Up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Go to Next Paragraph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Ctrl+Down</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Until Next Word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Ctrl+Shift+Right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From Previous Word</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Ctrl+Shift+Left</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From Previous Paragraph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Ctrl+Shift+Up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Select Until Next Paragraph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Ctrl+Shift+Down</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Close Window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Ctrl+F4</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lastRenderedPageBreak/>
              <w:t>Edit Tag</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Shift+F5</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New In Same Window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Ctrl+Shift+N</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Preview in Primary Browser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F12</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Preview in Secondary Browser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Ctrl+F12,Shift+F12</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Preview in Secondary Browser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Shift+F12</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Exit Paragraph</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Ctrl+Return</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Live Data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Ctrl+R</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Print 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Ctrl+P</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Next Document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Ctrl+Tab</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Previous Document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proofErr w:type="spellStart"/>
            <w:r w:rsidRPr="00197D57">
              <w:rPr>
                <w:rFonts w:ascii="Times New Roman" w:eastAsia="Times New Roman" w:hAnsi="Times New Roman" w:cs="Times New Roman"/>
                <w:sz w:val="24"/>
                <w:szCs w:val="24"/>
              </w:rPr>
              <w:t>Ctrl+Shift+Tab</w:t>
            </w:r>
            <w:proofErr w:type="spellEnd"/>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 </w:t>
            </w:r>
          </w:p>
        </w:tc>
      </w:tr>
    </w:tbl>
    <w:p w:rsidR="00197D57" w:rsidRPr="00197D57" w:rsidRDefault="00197D57" w:rsidP="00197D57">
      <w:pPr>
        <w:spacing w:before="100" w:beforeAutospacing="1" w:after="100" w:afterAutospacing="1"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b/>
          <w:bCs/>
          <w:sz w:val="24"/>
          <w:szCs w:val="24"/>
        </w:rPr>
        <w:t>Site window</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070"/>
        <w:gridCol w:w="1066"/>
      </w:tblGrid>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Close Window</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Ctrl+F4</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Quit Application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Alt+F4</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Open</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Return</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Preview in Primary Browser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F12</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Preview in Secondary Browser</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Shift+F12</w:t>
            </w:r>
          </w:p>
        </w:tc>
      </w:tr>
      <w:tr w:rsidR="00197D57" w:rsidRPr="00197D57" w:rsidTr="00197D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Cancel FTP</w:t>
            </w:r>
          </w:p>
        </w:tc>
        <w:tc>
          <w:tcPr>
            <w:tcW w:w="0" w:type="auto"/>
            <w:tcBorders>
              <w:top w:val="outset" w:sz="6" w:space="0" w:color="auto"/>
              <w:left w:val="outset" w:sz="6" w:space="0" w:color="auto"/>
              <w:bottom w:val="outset" w:sz="6" w:space="0" w:color="auto"/>
              <w:right w:val="outset" w:sz="6" w:space="0" w:color="auto"/>
            </w:tcBorders>
            <w:vAlign w:val="center"/>
            <w:hideMark/>
          </w:tcPr>
          <w:p w:rsidR="00197D57" w:rsidRPr="00197D57" w:rsidRDefault="00197D57" w:rsidP="00197D57">
            <w:pPr>
              <w:spacing w:after="0" w:line="240" w:lineRule="auto"/>
              <w:rPr>
                <w:rFonts w:ascii="Times New Roman" w:eastAsia="Times New Roman" w:hAnsi="Times New Roman" w:cs="Times New Roman"/>
                <w:sz w:val="24"/>
                <w:szCs w:val="24"/>
              </w:rPr>
            </w:pPr>
            <w:r w:rsidRPr="00197D57">
              <w:rPr>
                <w:rFonts w:ascii="Times New Roman" w:eastAsia="Times New Roman" w:hAnsi="Times New Roman" w:cs="Times New Roman"/>
                <w:sz w:val="24"/>
                <w:szCs w:val="24"/>
              </w:rPr>
              <w:t>Esc</w:t>
            </w:r>
          </w:p>
        </w:tc>
      </w:tr>
    </w:tbl>
    <w:p w:rsidR="00AF65A7" w:rsidRDefault="00AF65A7"/>
    <w:p w:rsidR="00FC11EC" w:rsidRDefault="00FC11EC" w:rsidP="00604C10">
      <w:pPr>
        <w:pStyle w:val="Heading1"/>
      </w:pPr>
    </w:p>
    <w:p w:rsidR="00FC11EC" w:rsidRDefault="00FC11EC" w:rsidP="00604C10">
      <w:pPr>
        <w:pStyle w:val="Heading1"/>
      </w:pPr>
    </w:p>
    <w:p w:rsidR="00FC11EC" w:rsidRDefault="00FC11EC" w:rsidP="00604C10">
      <w:pPr>
        <w:pStyle w:val="Heading1"/>
      </w:pPr>
    </w:p>
    <w:p w:rsidR="00FC11EC" w:rsidRDefault="00FC11EC" w:rsidP="00604C10">
      <w:pPr>
        <w:pStyle w:val="Heading1"/>
      </w:pPr>
    </w:p>
    <w:p w:rsidR="00FC11EC" w:rsidRDefault="00FC11EC" w:rsidP="00604C10">
      <w:pPr>
        <w:pStyle w:val="Heading1"/>
      </w:pPr>
    </w:p>
    <w:p w:rsidR="00FC11EC" w:rsidRDefault="00FC11EC" w:rsidP="00604C10">
      <w:pPr>
        <w:pStyle w:val="Heading1"/>
      </w:pPr>
    </w:p>
    <w:p w:rsidR="00FC11EC" w:rsidRDefault="00FC11EC" w:rsidP="00604C10">
      <w:pPr>
        <w:pStyle w:val="Heading1"/>
      </w:pPr>
    </w:p>
    <w:p w:rsidR="00FC11EC" w:rsidRDefault="00FC11EC" w:rsidP="00604C10">
      <w:pPr>
        <w:pStyle w:val="Heading1"/>
      </w:pPr>
    </w:p>
    <w:p w:rsidR="00FC11EC" w:rsidRDefault="00FC11EC" w:rsidP="00604C10">
      <w:pPr>
        <w:pStyle w:val="Heading1"/>
      </w:pPr>
    </w:p>
    <w:p w:rsidR="00604C10" w:rsidRDefault="00604C10" w:rsidP="00604C10">
      <w:pPr>
        <w:pStyle w:val="Heading1"/>
      </w:pPr>
      <w:r>
        <w:t xml:space="preserve">Microsoft </w:t>
      </w:r>
      <w:proofErr w:type="spellStart"/>
      <w:proofErr w:type="gramStart"/>
      <w:r>
        <w:t>Powerpoint</w:t>
      </w:r>
      <w:proofErr w:type="spellEnd"/>
      <w:proofErr w:type="gramEnd"/>
      <w:r>
        <w:t xml:space="preserve"> 2003 keyboard shortcuts</w:t>
      </w:r>
    </w:p>
    <w:tbl>
      <w:tblPr>
        <w:tblW w:w="0" w:type="auto"/>
        <w:tblCellSpacing w:w="15" w:type="dxa"/>
        <w:tblCellMar>
          <w:top w:w="15" w:type="dxa"/>
          <w:left w:w="15" w:type="dxa"/>
          <w:bottom w:w="15" w:type="dxa"/>
          <w:right w:w="15" w:type="dxa"/>
        </w:tblCellMar>
        <w:tblLook w:val="04A0"/>
      </w:tblPr>
      <w:tblGrid>
        <w:gridCol w:w="1532"/>
        <w:gridCol w:w="7304"/>
        <w:gridCol w:w="614"/>
      </w:tblGrid>
      <w:tr w:rsidR="00604C10" w:rsidTr="00604C10">
        <w:trPr>
          <w:tblCellSpacing w:w="15" w:type="dxa"/>
        </w:trPr>
        <w:tc>
          <w:tcPr>
            <w:tcW w:w="0" w:type="auto"/>
            <w:gridSpan w:val="3"/>
            <w:vAlign w:val="center"/>
            <w:hideMark/>
          </w:tcPr>
          <w:p w:rsidR="00604C10" w:rsidRDefault="00604C10" w:rsidP="00604C10">
            <w:r>
              <w:t>Move between panes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r>
      <w:tr w:rsidR="00604C10" w:rsidTr="00604C10">
        <w:trPr>
          <w:tblCellSpacing w:w="15" w:type="dxa"/>
        </w:trPr>
        <w:tc>
          <w:tcPr>
            <w:tcW w:w="0" w:type="auto"/>
            <w:vAlign w:val="center"/>
            <w:hideMark/>
          </w:tcPr>
          <w:p w:rsidR="00604C10" w:rsidRDefault="00604C10">
            <w:pPr>
              <w:rPr>
                <w:sz w:val="24"/>
                <w:szCs w:val="24"/>
              </w:rPr>
            </w:pPr>
            <w:r>
              <w:t>F6</w:t>
            </w:r>
          </w:p>
        </w:tc>
        <w:tc>
          <w:tcPr>
            <w:tcW w:w="0" w:type="auto"/>
            <w:vAlign w:val="center"/>
            <w:hideMark/>
          </w:tcPr>
          <w:p w:rsidR="00604C10" w:rsidRDefault="00604C10">
            <w:pPr>
              <w:rPr>
                <w:sz w:val="24"/>
                <w:szCs w:val="24"/>
              </w:rPr>
            </w:pPr>
            <w:r>
              <w:t xml:space="preserve">Move clockwise among panes of normal view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r>
      <w:tr w:rsidR="00604C10" w:rsidTr="00604C10">
        <w:trPr>
          <w:tblCellSpacing w:w="15" w:type="dxa"/>
        </w:trPr>
        <w:tc>
          <w:tcPr>
            <w:tcW w:w="0" w:type="auto"/>
            <w:vAlign w:val="center"/>
            <w:hideMark/>
          </w:tcPr>
          <w:p w:rsidR="00604C10" w:rsidRDefault="00604C10">
            <w:pPr>
              <w:rPr>
                <w:sz w:val="24"/>
                <w:szCs w:val="24"/>
              </w:rPr>
            </w:pPr>
            <w:r>
              <w:t>SHFT+F6</w:t>
            </w:r>
          </w:p>
        </w:tc>
        <w:tc>
          <w:tcPr>
            <w:tcW w:w="0" w:type="auto"/>
            <w:vAlign w:val="center"/>
            <w:hideMark/>
          </w:tcPr>
          <w:p w:rsidR="00604C10" w:rsidRDefault="00604C10">
            <w:pPr>
              <w:rPr>
                <w:sz w:val="24"/>
                <w:szCs w:val="24"/>
              </w:rPr>
            </w:pPr>
            <w:r>
              <w:t xml:space="preserve">Move counterclockwise among panes of normal view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r>
      <w:tr w:rsidR="00604C10" w:rsidTr="00604C10">
        <w:trPr>
          <w:tblCellSpacing w:w="15" w:type="dxa"/>
        </w:trPr>
        <w:tc>
          <w:tcPr>
            <w:tcW w:w="0" w:type="auto"/>
            <w:vAlign w:val="center"/>
            <w:hideMark/>
          </w:tcPr>
          <w:p w:rsidR="00604C10" w:rsidRDefault="00604C10">
            <w:pPr>
              <w:rPr>
                <w:sz w:val="24"/>
                <w:szCs w:val="24"/>
              </w:rPr>
            </w:pPr>
            <w:r>
              <w:t>CTRL+SHFT+TAB</w:t>
            </w:r>
          </w:p>
        </w:tc>
        <w:tc>
          <w:tcPr>
            <w:tcW w:w="0" w:type="auto"/>
            <w:vAlign w:val="center"/>
            <w:hideMark/>
          </w:tcPr>
          <w:p w:rsidR="00604C10" w:rsidRDefault="00604C10">
            <w:pPr>
              <w:rPr>
                <w:sz w:val="24"/>
                <w:szCs w:val="24"/>
              </w:rPr>
            </w:pPr>
            <w:r>
              <w:t xml:space="preserve">Switch between Slides and Outline tabs of the Outline and Slides pane in normal view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933"/>
        <w:gridCol w:w="7118"/>
        <w:gridCol w:w="318"/>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Work in an outline</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ALT+SHFT+LEFT ARROW</w:t>
            </w:r>
          </w:p>
        </w:tc>
        <w:tc>
          <w:tcPr>
            <w:tcW w:w="0" w:type="auto"/>
            <w:vAlign w:val="center"/>
            <w:hideMark/>
          </w:tcPr>
          <w:p w:rsidR="00604C10" w:rsidRDefault="00604C10">
            <w:pPr>
              <w:rPr>
                <w:sz w:val="24"/>
                <w:szCs w:val="24"/>
              </w:rPr>
            </w:pPr>
            <w:r>
              <w:t xml:space="preserve">Promote a paragraph (paragraph: Text that has a carriage return (hard return) at the end of it, such as when you press ENTER. Each item in a bulleted or numbered list is a paragraph; a title or subtitle is also a paragraph.)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 SHFT RIGHT ARROW</w:t>
            </w:r>
          </w:p>
        </w:tc>
        <w:tc>
          <w:tcPr>
            <w:tcW w:w="0" w:type="auto"/>
            <w:vAlign w:val="center"/>
            <w:hideMark/>
          </w:tcPr>
          <w:p w:rsidR="00604C10" w:rsidRDefault="00604C10">
            <w:pPr>
              <w:rPr>
                <w:sz w:val="24"/>
                <w:szCs w:val="24"/>
              </w:rPr>
            </w:pPr>
            <w:r>
              <w:t xml:space="preserve">Demote a paragraph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ALT+SHFT+UP ARROW</w:t>
            </w:r>
          </w:p>
        </w:tc>
        <w:tc>
          <w:tcPr>
            <w:tcW w:w="0" w:type="auto"/>
            <w:vAlign w:val="center"/>
            <w:hideMark/>
          </w:tcPr>
          <w:p w:rsidR="00604C10" w:rsidRDefault="00604C10">
            <w:pPr>
              <w:rPr>
                <w:sz w:val="24"/>
                <w:szCs w:val="24"/>
              </w:rPr>
            </w:pPr>
            <w:r>
              <w:t xml:space="preserve">Move selected paragraphs up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ALT+SHFT+DOWN ARROW</w:t>
            </w:r>
          </w:p>
        </w:tc>
        <w:tc>
          <w:tcPr>
            <w:tcW w:w="0" w:type="auto"/>
            <w:vAlign w:val="center"/>
            <w:hideMark/>
          </w:tcPr>
          <w:p w:rsidR="00604C10" w:rsidRDefault="00604C10">
            <w:pPr>
              <w:rPr>
                <w:sz w:val="24"/>
                <w:szCs w:val="24"/>
              </w:rPr>
            </w:pPr>
            <w:r>
              <w:t xml:space="preserve">Move selected paragraphs down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ALT+SHFT+1</w:t>
            </w:r>
          </w:p>
        </w:tc>
        <w:tc>
          <w:tcPr>
            <w:tcW w:w="0" w:type="auto"/>
            <w:vAlign w:val="center"/>
            <w:hideMark/>
          </w:tcPr>
          <w:p w:rsidR="00604C10" w:rsidRDefault="00604C10">
            <w:pPr>
              <w:rPr>
                <w:sz w:val="24"/>
                <w:szCs w:val="24"/>
              </w:rPr>
            </w:pPr>
            <w:r>
              <w:t xml:space="preserve">Show heading level 1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ALT+SHFT+PLUS SIGN</w:t>
            </w:r>
          </w:p>
        </w:tc>
        <w:tc>
          <w:tcPr>
            <w:tcW w:w="0" w:type="auto"/>
            <w:vAlign w:val="center"/>
            <w:hideMark/>
          </w:tcPr>
          <w:p w:rsidR="00604C10" w:rsidRDefault="00604C10">
            <w:pPr>
              <w:rPr>
                <w:sz w:val="24"/>
                <w:szCs w:val="24"/>
              </w:rPr>
            </w:pPr>
            <w:r>
              <w:t xml:space="preserve">Expand text below a heading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 SHFT MINUS SIGN</w:t>
            </w:r>
          </w:p>
        </w:tc>
        <w:tc>
          <w:tcPr>
            <w:tcW w:w="0" w:type="auto"/>
            <w:vAlign w:val="center"/>
            <w:hideMark/>
          </w:tcPr>
          <w:p w:rsidR="00604C10" w:rsidRDefault="00604C10">
            <w:pPr>
              <w:rPr>
                <w:sz w:val="24"/>
                <w:szCs w:val="24"/>
              </w:rPr>
            </w:pPr>
            <w:r>
              <w:t xml:space="preserve">Collapse text below a heading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ALT+SHFT+A</w:t>
            </w:r>
          </w:p>
        </w:tc>
        <w:tc>
          <w:tcPr>
            <w:tcW w:w="0" w:type="auto"/>
            <w:vAlign w:val="center"/>
            <w:hideMark/>
          </w:tcPr>
          <w:p w:rsidR="00604C10" w:rsidRDefault="00604C10">
            <w:pPr>
              <w:rPr>
                <w:sz w:val="24"/>
                <w:szCs w:val="24"/>
              </w:rPr>
            </w:pPr>
            <w:r>
              <w:t xml:space="preserve">Show all or collapse all text or headings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844"/>
        <w:gridCol w:w="8011"/>
        <w:gridCol w:w="514"/>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Show or hide a grid or guides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SHFT+F9</w:t>
            </w:r>
          </w:p>
        </w:tc>
        <w:tc>
          <w:tcPr>
            <w:tcW w:w="0" w:type="auto"/>
            <w:vAlign w:val="center"/>
            <w:hideMark/>
          </w:tcPr>
          <w:p w:rsidR="00604C10" w:rsidRDefault="00604C10">
            <w:pPr>
              <w:rPr>
                <w:sz w:val="24"/>
                <w:szCs w:val="24"/>
              </w:rPr>
            </w:pPr>
            <w:r>
              <w:t xml:space="preserve">Show or hide the grid (grid: A set of intersecting lines used to align objects.)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ALT+F9</w:t>
            </w:r>
          </w:p>
        </w:tc>
        <w:tc>
          <w:tcPr>
            <w:tcW w:w="0" w:type="auto"/>
            <w:vAlign w:val="center"/>
            <w:hideMark/>
          </w:tcPr>
          <w:p w:rsidR="00604C10" w:rsidRDefault="00604C10">
            <w:pPr>
              <w:rPr>
                <w:sz w:val="24"/>
                <w:szCs w:val="24"/>
              </w:rPr>
            </w:pPr>
            <w:r>
              <w:t xml:space="preserve">Show or hide guides (guides: Nonprinting straight lines, both horizontal and vertical, used to visually align objects.)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G</w:t>
            </w:r>
          </w:p>
        </w:tc>
        <w:tc>
          <w:tcPr>
            <w:tcW w:w="0" w:type="auto"/>
            <w:vAlign w:val="center"/>
            <w:hideMark/>
          </w:tcPr>
          <w:p w:rsidR="00604C10" w:rsidRDefault="00604C10">
            <w:pPr>
              <w:rPr>
                <w:sz w:val="24"/>
                <w:szCs w:val="24"/>
              </w:rPr>
            </w:pPr>
            <w:r>
              <w:t xml:space="preserve">Change grid or guide settings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4720"/>
        <w:gridCol w:w="4048"/>
        <w:gridCol w:w="601"/>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Select text and objects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SHFT+RIGHT ARROW</w:t>
            </w:r>
          </w:p>
        </w:tc>
        <w:tc>
          <w:tcPr>
            <w:tcW w:w="0" w:type="auto"/>
            <w:vAlign w:val="center"/>
            <w:hideMark/>
          </w:tcPr>
          <w:p w:rsidR="00604C10" w:rsidRDefault="00604C10">
            <w:pPr>
              <w:rPr>
                <w:sz w:val="24"/>
                <w:szCs w:val="24"/>
              </w:rPr>
            </w:pPr>
            <w:r>
              <w:t xml:space="preserve">One character to the right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SHFT+LEFT ARROW</w:t>
            </w:r>
          </w:p>
        </w:tc>
        <w:tc>
          <w:tcPr>
            <w:tcW w:w="0" w:type="auto"/>
            <w:vAlign w:val="center"/>
            <w:hideMark/>
          </w:tcPr>
          <w:p w:rsidR="00604C10" w:rsidRDefault="00604C10">
            <w:pPr>
              <w:rPr>
                <w:sz w:val="24"/>
                <w:szCs w:val="24"/>
              </w:rPr>
            </w:pPr>
            <w:r>
              <w:t xml:space="preserve">One character to the left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SHFT RIGHT ARROW</w:t>
            </w:r>
          </w:p>
        </w:tc>
        <w:tc>
          <w:tcPr>
            <w:tcW w:w="0" w:type="auto"/>
            <w:vAlign w:val="center"/>
            <w:hideMark/>
          </w:tcPr>
          <w:p w:rsidR="00604C10" w:rsidRDefault="00604C10">
            <w:pPr>
              <w:rPr>
                <w:sz w:val="24"/>
                <w:szCs w:val="24"/>
              </w:rPr>
            </w:pPr>
            <w:r>
              <w:t xml:space="preserve">To the end of a word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CTRL+SHFT+LEFT ARROW</w:t>
            </w:r>
          </w:p>
        </w:tc>
        <w:tc>
          <w:tcPr>
            <w:tcW w:w="0" w:type="auto"/>
            <w:vAlign w:val="center"/>
            <w:hideMark/>
          </w:tcPr>
          <w:p w:rsidR="00604C10" w:rsidRDefault="00604C10">
            <w:pPr>
              <w:rPr>
                <w:sz w:val="24"/>
                <w:szCs w:val="24"/>
              </w:rPr>
            </w:pPr>
            <w:r>
              <w:t xml:space="preserve">To the beginning of a word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SHFT+UP ARROW</w:t>
            </w:r>
          </w:p>
        </w:tc>
        <w:tc>
          <w:tcPr>
            <w:tcW w:w="0" w:type="auto"/>
            <w:vAlign w:val="center"/>
            <w:hideMark/>
          </w:tcPr>
          <w:p w:rsidR="00604C10" w:rsidRDefault="00604C10">
            <w:pPr>
              <w:rPr>
                <w:sz w:val="24"/>
                <w:szCs w:val="24"/>
              </w:rPr>
            </w:pPr>
            <w:r>
              <w:t xml:space="preserve">One line up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gridSpan w:val="3"/>
            <w:vAlign w:val="center"/>
            <w:hideMark/>
          </w:tcPr>
          <w:p w:rsidR="00604C10" w:rsidRDefault="00604C10">
            <w:pPr>
              <w:rPr>
                <w:sz w:val="24"/>
                <w:szCs w:val="24"/>
              </w:rPr>
            </w:pPr>
            <w:r>
              <w:pict/>
            </w:r>
            <w:r>
              <w:pic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ins w:id="0" w:author="Unknown">
              <w:r>
                <w:t>SHFT+DOWN ARROW</w:t>
              </w:r>
            </w:ins>
          </w:p>
        </w:tc>
        <w:tc>
          <w:tcPr>
            <w:tcW w:w="0" w:type="auto"/>
            <w:vAlign w:val="center"/>
            <w:hideMark/>
          </w:tcPr>
          <w:p w:rsidR="00604C10" w:rsidRDefault="00604C10">
            <w:pPr>
              <w:rPr>
                <w:ins w:id="1" w:author="Unknown"/>
                <w:sz w:val="24"/>
                <w:szCs w:val="24"/>
              </w:rPr>
            </w:pPr>
            <w:ins w:id="2" w:author="Unknown">
              <w:r>
                <w:t xml:space="preserve">One line down </w:t>
              </w:r>
            </w:ins>
          </w:p>
        </w:tc>
        <w:tc>
          <w:tcPr>
            <w:tcW w:w="0" w:type="auto"/>
            <w:vAlign w:val="center"/>
            <w:hideMark/>
          </w:tcPr>
          <w:p w:rsidR="00604C10" w:rsidRDefault="00604C10">
            <w:pPr>
              <w:rPr>
                <w:ins w:id="3" w:author="Unknown"/>
                <w:sz w:val="24"/>
                <w:szCs w:val="24"/>
              </w:rPr>
            </w:pPr>
            <w:ins w:id="4" w:author="Unknown">
              <w:r>
                <w:rPr>
                  <w:rStyle w:val="ratelink"/>
                </w:rPr>
                <w:t>+  </w:t>
              </w:r>
              <w:r>
                <w:t xml:space="preserve">   </w:t>
              </w:r>
              <w:r>
                <w:rPr>
                  <w:rStyle w:val="ratelink"/>
                </w:rPr>
                <w:t xml:space="preserve">  – </w:t>
              </w:r>
            </w:ins>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ins w:id="5" w:author="Unknown"/>
                <w:sz w:val="24"/>
                <w:szCs w:val="24"/>
              </w:rPr>
            </w:pPr>
            <w:ins w:id="6" w:author="Unknown">
              <w:r>
                <w:t>ESC</w:t>
              </w:r>
            </w:ins>
          </w:p>
        </w:tc>
        <w:tc>
          <w:tcPr>
            <w:tcW w:w="0" w:type="auto"/>
            <w:vAlign w:val="center"/>
            <w:hideMark/>
          </w:tcPr>
          <w:p w:rsidR="00604C10" w:rsidRDefault="00604C10">
            <w:pPr>
              <w:rPr>
                <w:ins w:id="7" w:author="Unknown"/>
                <w:sz w:val="24"/>
                <w:szCs w:val="24"/>
              </w:rPr>
            </w:pPr>
            <w:ins w:id="8" w:author="Unknown">
              <w:r>
                <w:t xml:space="preserve">An object (with text selected inside the object) </w:t>
              </w:r>
            </w:ins>
          </w:p>
        </w:tc>
        <w:tc>
          <w:tcPr>
            <w:tcW w:w="0" w:type="auto"/>
            <w:vAlign w:val="center"/>
            <w:hideMark/>
          </w:tcPr>
          <w:p w:rsidR="00604C10" w:rsidRDefault="00604C10">
            <w:pPr>
              <w:rPr>
                <w:ins w:id="9" w:author="Unknown"/>
                <w:sz w:val="24"/>
                <w:szCs w:val="24"/>
              </w:rPr>
            </w:pPr>
            <w:ins w:id="10" w:author="Unknown">
              <w:r>
                <w:rPr>
                  <w:rStyle w:val="ratelink"/>
                </w:rPr>
                <w:t>+  </w:t>
              </w:r>
              <w:r>
                <w:t xml:space="preserve">   </w:t>
              </w:r>
              <w:r>
                <w:rPr>
                  <w:rStyle w:val="ratelink"/>
                </w:rPr>
                <w:t xml:space="preserve">  – </w:t>
              </w:r>
            </w:ins>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ins w:id="11" w:author="Unknown"/>
                <w:sz w:val="24"/>
                <w:szCs w:val="24"/>
              </w:rPr>
            </w:pPr>
            <w:ins w:id="12" w:author="Unknown">
              <w:r>
                <w:t>TAB or SHFT+TAB until the object you want is selected</w:t>
              </w:r>
            </w:ins>
          </w:p>
        </w:tc>
        <w:tc>
          <w:tcPr>
            <w:tcW w:w="0" w:type="auto"/>
            <w:vAlign w:val="center"/>
            <w:hideMark/>
          </w:tcPr>
          <w:p w:rsidR="00604C10" w:rsidRDefault="00604C10">
            <w:pPr>
              <w:rPr>
                <w:ins w:id="13" w:author="Unknown"/>
                <w:sz w:val="24"/>
                <w:szCs w:val="24"/>
              </w:rPr>
            </w:pPr>
            <w:ins w:id="14" w:author="Unknown">
              <w:r>
                <w:t xml:space="preserve">An object (with an object selected) </w:t>
              </w:r>
            </w:ins>
          </w:p>
        </w:tc>
        <w:tc>
          <w:tcPr>
            <w:tcW w:w="0" w:type="auto"/>
            <w:vAlign w:val="center"/>
            <w:hideMark/>
          </w:tcPr>
          <w:p w:rsidR="00604C10" w:rsidRDefault="00604C10">
            <w:pPr>
              <w:rPr>
                <w:ins w:id="15" w:author="Unknown"/>
                <w:sz w:val="24"/>
                <w:szCs w:val="24"/>
              </w:rPr>
            </w:pPr>
            <w:ins w:id="16" w:author="Unknown">
              <w:r>
                <w:rPr>
                  <w:rStyle w:val="ratelink"/>
                </w:rPr>
                <w:t>+  </w:t>
              </w:r>
              <w:r>
                <w:t xml:space="preserve">   </w:t>
              </w:r>
              <w:r>
                <w:rPr>
                  <w:rStyle w:val="ratelink"/>
                </w:rPr>
                <w:t xml:space="preserve">  – </w:t>
              </w:r>
            </w:ins>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ins w:id="17" w:author="Unknown"/>
                <w:sz w:val="24"/>
                <w:szCs w:val="24"/>
              </w:rPr>
            </w:pPr>
            <w:ins w:id="18" w:author="Unknown">
              <w:r>
                <w:t>ENTER</w:t>
              </w:r>
            </w:ins>
          </w:p>
        </w:tc>
        <w:tc>
          <w:tcPr>
            <w:tcW w:w="0" w:type="auto"/>
            <w:vAlign w:val="center"/>
            <w:hideMark/>
          </w:tcPr>
          <w:p w:rsidR="00604C10" w:rsidRDefault="00604C10">
            <w:pPr>
              <w:rPr>
                <w:ins w:id="19" w:author="Unknown"/>
                <w:sz w:val="24"/>
                <w:szCs w:val="24"/>
              </w:rPr>
            </w:pPr>
            <w:ins w:id="20" w:author="Unknown">
              <w:r>
                <w:t xml:space="preserve">Text within an object (with an object selected) </w:t>
              </w:r>
            </w:ins>
          </w:p>
        </w:tc>
        <w:tc>
          <w:tcPr>
            <w:tcW w:w="0" w:type="auto"/>
            <w:vAlign w:val="center"/>
            <w:hideMark/>
          </w:tcPr>
          <w:p w:rsidR="00604C10" w:rsidRDefault="00604C10">
            <w:pPr>
              <w:rPr>
                <w:ins w:id="21" w:author="Unknown"/>
                <w:sz w:val="24"/>
                <w:szCs w:val="24"/>
              </w:rPr>
            </w:pPr>
            <w:ins w:id="22" w:author="Unknown">
              <w:r>
                <w:rPr>
                  <w:rStyle w:val="ratelink"/>
                </w:rPr>
                <w:t>+  </w:t>
              </w:r>
              <w:r>
                <w:t xml:space="preserve">   </w:t>
              </w:r>
              <w:r>
                <w:rPr>
                  <w:rStyle w:val="ratelink"/>
                </w:rPr>
                <w:t xml:space="preserve">  – </w:t>
              </w:r>
            </w:ins>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ins w:id="23" w:author="Unknown"/>
                <w:sz w:val="24"/>
                <w:szCs w:val="24"/>
              </w:rPr>
            </w:pPr>
            <w:ins w:id="24" w:author="Unknown">
              <w:r>
                <w:t>CTRL A (on the Slides tab)</w:t>
              </w:r>
            </w:ins>
          </w:p>
        </w:tc>
        <w:tc>
          <w:tcPr>
            <w:tcW w:w="0" w:type="auto"/>
            <w:vAlign w:val="center"/>
            <w:hideMark/>
          </w:tcPr>
          <w:p w:rsidR="00604C10" w:rsidRDefault="00604C10">
            <w:pPr>
              <w:rPr>
                <w:ins w:id="25" w:author="Unknown"/>
                <w:sz w:val="24"/>
                <w:szCs w:val="24"/>
              </w:rPr>
            </w:pPr>
            <w:ins w:id="26" w:author="Unknown">
              <w:r>
                <w:t xml:space="preserve">All objects in Microsoft </w:t>
              </w:r>
              <w:proofErr w:type="spellStart"/>
              <w:r>
                <w:t>Powerpoint</w:t>
              </w:r>
              <w:proofErr w:type="spellEnd"/>
              <w:r>
                <w:t xml:space="preserve"> slides tab </w:t>
              </w:r>
            </w:ins>
          </w:p>
        </w:tc>
        <w:tc>
          <w:tcPr>
            <w:tcW w:w="0" w:type="auto"/>
            <w:vAlign w:val="center"/>
            <w:hideMark/>
          </w:tcPr>
          <w:p w:rsidR="00604C10" w:rsidRDefault="00604C10">
            <w:pPr>
              <w:rPr>
                <w:ins w:id="27" w:author="Unknown"/>
                <w:sz w:val="24"/>
                <w:szCs w:val="24"/>
              </w:rPr>
            </w:pPr>
            <w:ins w:id="28" w:author="Unknown">
              <w:r>
                <w:rPr>
                  <w:rStyle w:val="ratelink"/>
                </w:rPr>
                <w:t>+  </w:t>
              </w:r>
              <w:r>
                <w:t xml:space="preserve">   </w:t>
              </w:r>
              <w:r>
                <w:rPr>
                  <w:rStyle w:val="ratelink"/>
                </w:rPr>
                <w:t xml:space="preserve">  – </w:t>
              </w:r>
            </w:ins>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ins w:id="29" w:author="Unknown"/>
                <w:sz w:val="24"/>
                <w:szCs w:val="24"/>
              </w:rPr>
            </w:pPr>
            <w:ins w:id="30" w:author="Unknown">
              <w:r>
                <w:t>CTRL A (in slide sorter view)</w:t>
              </w:r>
            </w:ins>
          </w:p>
        </w:tc>
        <w:tc>
          <w:tcPr>
            <w:tcW w:w="0" w:type="auto"/>
            <w:vAlign w:val="center"/>
            <w:hideMark/>
          </w:tcPr>
          <w:p w:rsidR="00604C10" w:rsidRDefault="00604C10">
            <w:pPr>
              <w:rPr>
                <w:ins w:id="31" w:author="Unknown"/>
                <w:sz w:val="24"/>
                <w:szCs w:val="24"/>
              </w:rPr>
            </w:pPr>
            <w:ins w:id="32" w:author="Unknown">
              <w:r>
                <w:t xml:space="preserve">All slides in Microsoft </w:t>
              </w:r>
              <w:proofErr w:type="spellStart"/>
              <w:r>
                <w:t>Powerpoint</w:t>
              </w:r>
              <w:proofErr w:type="spellEnd"/>
              <w:r>
                <w:t xml:space="preserve"> </w:t>
              </w:r>
            </w:ins>
          </w:p>
        </w:tc>
        <w:tc>
          <w:tcPr>
            <w:tcW w:w="0" w:type="auto"/>
            <w:vAlign w:val="center"/>
            <w:hideMark/>
          </w:tcPr>
          <w:p w:rsidR="00604C10" w:rsidRDefault="00604C10">
            <w:pPr>
              <w:rPr>
                <w:ins w:id="33" w:author="Unknown"/>
                <w:sz w:val="24"/>
                <w:szCs w:val="24"/>
              </w:rPr>
            </w:pPr>
            <w:ins w:id="34" w:author="Unknown">
              <w:r>
                <w:rPr>
                  <w:rStyle w:val="ratelink"/>
                </w:rPr>
                <w:t>+  </w:t>
              </w:r>
              <w:r>
                <w:t xml:space="preserve">   </w:t>
              </w:r>
              <w:r>
                <w:rPr>
                  <w:rStyle w:val="ratelink"/>
                </w:rPr>
                <w:t xml:space="preserve">  – </w:t>
              </w:r>
            </w:ins>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ins w:id="35" w:author="Unknown"/>
                <w:sz w:val="24"/>
                <w:szCs w:val="24"/>
              </w:rPr>
            </w:pPr>
            <w:ins w:id="36" w:author="Unknown">
              <w:r>
                <w:t>CTRL+A (on the Outline tab)</w:t>
              </w:r>
            </w:ins>
          </w:p>
        </w:tc>
        <w:tc>
          <w:tcPr>
            <w:tcW w:w="0" w:type="auto"/>
            <w:vAlign w:val="center"/>
            <w:hideMark/>
          </w:tcPr>
          <w:p w:rsidR="00604C10" w:rsidRDefault="00604C10">
            <w:pPr>
              <w:rPr>
                <w:ins w:id="37" w:author="Unknown"/>
                <w:sz w:val="24"/>
                <w:szCs w:val="24"/>
              </w:rPr>
            </w:pPr>
            <w:ins w:id="38" w:author="Unknown">
              <w:r>
                <w:t xml:space="preserve">All text </w:t>
              </w:r>
            </w:ins>
          </w:p>
        </w:tc>
        <w:tc>
          <w:tcPr>
            <w:tcW w:w="0" w:type="auto"/>
            <w:vAlign w:val="center"/>
            <w:hideMark/>
          </w:tcPr>
          <w:p w:rsidR="00604C10" w:rsidRDefault="00604C10">
            <w:pPr>
              <w:rPr>
                <w:ins w:id="39" w:author="Unknown"/>
                <w:sz w:val="24"/>
                <w:szCs w:val="24"/>
              </w:rPr>
            </w:pPr>
            <w:ins w:id="40" w:author="Unknown">
              <w:r>
                <w:rPr>
                  <w:rStyle w:val="ratelink"/>
                </w:rPr>
                <w:t>+  </w:t>
              </w:r>
              <w:r>
                <w:t xml:space="preserve">   </w:t>
              </w:r>
              <w:r>
                <w:rPr>
                  <w:rStyle w:val="ratelink"/>
                </w:rPr>
                <w:t xml:space="preserve">  – </w:t>
              </w:r>
            </w:ins>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667"/>
        <w:gridCol w:w="5223"/>
        <w:gridCol w:w="628"/>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Delete and copy text and objects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BACKSPACE</w:t>
            </w:r>
          </w:p>
        </w:tc>
        <w:tc>
          <w:tcPr>
            <w:tcW w:w="0" w:type="auto"/>
            <w:vAlign w:val="center"/>
            <w:hideMark/>
          </w:tcPr>
          <w:p w:rsidR="00604C10" w:rsidRDefault="00604C10">
            <w:pPr>
              <w:rPr>
                <w:sz w:val="24"/>
                <w:szCs w:val="24"/>
              </w:rPr>
            </w:pPr>
            <w:r>
              <w:t xml:space="preserve">Delete one character to the left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CTRL+BACKSPACE</w:t>
            </w:r>
          </w:p>
        </w:tc>
        <w:tc>
          <w:tcPr>
            <w:tcW w:w="0" w:type="auto"/>
            <w:vAlign w:val="center"/>
            <w:hideMark/>
          </w:tcPr>
          <w:p w:rsidR="00604C10" w:rsidRDefault="00604C10">
            <w:pPr>
              <w:rPr>
                <w:sz w:val="24"/>
                <w:szCs w:val="24"/>
              </w:rPr>
            </w:pPr>
            <w:r>
              <w:t xml:space="preserve">Delete one word to the left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DELETE</w:t>
            </w:r>
          </w:p>
        </w:tc>
        <w:tc>
          <w:tcPr>
            <w:tcW w:w="0" w:type="auto"/>
            <w:vAlign w:val="center"/>
            <w:hideMark/>
          </w:tcPr>
          <w:p w:rsidR="00604C10" w:rsidRDefault="00604C10">
            <w:pPr>
              <w:rPr>
                <w:sz w:val="24"/>
                <w:szCs w:val="24"/>
              </w:rPr>
            </w:pPr>
            <w:r>
              <w:t xml:space="preserve">Delete one character to the right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CTRL+DELETE</w:t>
            </w:r>
          </w:p>
        </w:tc>
        <w:tc>
          <w:tcPr>
            <w:tcW w:w="0" w:type="auto"/>
            <w:vAlign w:val="center"/>
            <w:hideMark/>
          </w:tcPr>
          <w:p w:rsidR="00604C10" w:rsidRDefault="00604C10">
            <w:pPr>
              <w:rPr>
                <w:sz w:val="24"/>
                <w:szCs w:val="24"/>
              </w:rPr>
            </w:pPr>
            <w:r>
              <w:t xml:space="preserve">Delete one word to the right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CTRL+X</w:t>
            </w:r>
          </w:p>
        </w:tc>
        <w:tc>
          <w:tcPr>
            <w:tcW w:w="0" w:type="auto"/>
            <w:vAlign w:val="center"/>
            <w:hideMark/>
          </w:tcPr>
          <w:p w:rsidR="00604C10" w:rsidRDefault="00604C10">
            <w:pPr>
              <w:rPr>
                <w:sz w:val="24"/>
                <w:szCs w:val="24"/>
              </w:rPr>
            </w:pPr>
            <w:r>
              <w:t xml:space="preserve">Cut selected object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CTRL+C</w:t>
            </w:r>
          </w:p>
        </w:tc>
        <w:tc>
          <w:tcPr>
            <w:tcW w:w="0" w:type="auto"/>
            <w:vAlign w:val="center"/>
            <w:hideMark/>
          </w:tcPr>
          <w:p w:rsidR="00604C10" w:rsidRDefault="00604C10">
            <w:pPr>
              <w:rPr>
                <w:sz w:val="24"/>
                <w:szCs w:val="24"/>
              </w:rPr>
            </w:pPr>
            <w:r>
              <w:t xml:space="preserve">Copy selected object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V</w:t>
            </w:r>
          </w:p>
        </w:tc>
        <w:tc>
          <w:tcPr>
            <w:tcW w:w="0" w:type="auto"/>
            <w:vAlign w:val="center"/>
            <w:hideMark/>
          </w:tcPr>
          <w:p w:rsidR="00604C10" w:rsidRDefault="00604C10">
            <w:pPr>
              <w:rPr>
                <w:sz w:val="24"/>
                <w:szCs w:val="24"/>
              </w:rPr>
            </w:pPr>
            <w:r>
              <w:t xml:space="preserve">Paste cut or copied object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CTRL+Z</w:t>
            </w:r>
          </w:p>
        </w:tc>
        <w:tc>
          <w:tcPr>
            <w:tcW w:w="0" w:type="auto"/>
            <w:vAlign w:val="center"/>
            <w:hideMark/>
          </w:tcPr>
          <w:p w:rsidR="00604C10" w:rsidRDefault="00604C10">
            <w:pPr>
              <w:rPr>
                <w:sz w:val="24"/>
                <w:szCs w:val="24"/>
              </w:rPr>
            </w:pPr>
            <w:r>
              <w:t xml:space="preserve">Undo the last action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411"/>
        <w:gridCol w:w="7685"/>
        <w:gridCol w:w="273"/>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Move around in text</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LEFT ARROW</w:t>
            </w:r>
          </w:p>
        </w:tc>
        <w:tc>
          <w:tcPr>
            <w:tcW w:w="0" w:type="auto"/>
            <w:vAlign w:val="center"/>
            <w:hideMark/>
          </w:tcPr>
          <w:p w:rsidR="00604C10" w:rsidRDefault="00604C10">
            <w:pPr>
              <w:rPr>
                <w:sz w:val="24"/>
                <w:szCs w:val="24"/>
              </w:rPr>
            </w:pPr>
            <w:r>
              <w:t xml:space="preserve">One character to the left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RIGHT ARROW</w:t>
            </w:r>
          </w:p>
        </w:tc>
        <w:tc>
          <w:tcPr>
            <w:tcW w:w="0" w:type="auto"/>
            <w:vAlign w:val="center"/>
            <w:hideMark/>
          </w:tcPr>
          <w:p w:rsidR="00604C10" w:rsidRDefault="00604C10">
            <w:pPr>
              <w:rPr>
                <w:sz w:val="24"/>
                <w:szCs w:val="24"/>
              </w:rPr>
            </w:pPr>
            <w:r>
              <w:t xml:space="preserve">One character to the right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UP ARROW</w:t>
            </w:r>
          </w:p>
        </w:tc>
        <w:tc>
          <w:tcPr>
            <w:tcW w:w="0" w:type="auto"/>
            <w:vAlign w:val="center"/>
            <w:hideMark/>
          </w:tcPr>
          <w:p w:rsidR="00604C10" w:rsidRDefault="00604C10">
            <w:pPr>
              <w:rPr>
                <w:sz w:val="24"/>
                <w:szCs w:val="24"/>
              </w:rPr>
            </w:pPr>
            <w:r>
              <w:t xml:space="preserve">One line up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DOWN ARROW</w:t>
            </w:r>
          </w:p>
        </w:tc>
        <w:tc>
          <w:tcPr>
            <w:tcW w:w="0" w:type="auto"/>
            <w:vAlign w:val="center"/>
            <w:hideMark/>
          </w:tcPr>
          <w:p w:rsidR="00604C10" w:rsidRDefault="00604C10">
            <w:pPr>
              <w:rPr>
                <w:sz w:val="24"/>
                <w:szCs w:val="24"/>
              </w:rPr>
            </w:pPr>
            <w:r>
              <w:t xml:space="preserve">One line down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CTRL+LEFT ARROW</w:t>
            </w:r>
          </w:p>
        </w:tc>
        <w:tc>
          <w:tcPr>
            <w:tcW w:w="0" w:type="auto"/>
            <w:vAlign w:val="center"/>
            <w:hideMark/>
          </w:tcPr>
          <w:p w:rsidR="00604C10" w:rsidRDefault="00604C10">
            <w:pPr>
              <w:rPr>
                <w:sz w:val="24"/>
                <w:szCs w:val="24"/>
              </w:rPr>
            </w:pPr>
            <w:r>
              <w:t xml:space="preserve">One word to the left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CTRL+RIGHT ARROW</w:t>
            </w:r>
          </w:p>
        </w:tc>
        <w:tc>
          <w:tcPr>
            <w:tcW w:w="0" w:type="auto"/>
            <w:vAlign w:val="center"/>
            <w:hideMark/>
          </w:tcPr>
          <w:p w:rsidR="00604C10" w:rsidRDefault="00604C10">
            <w:pPr>
              <w:rPr>
                <w:sz w:val="24"/>
                <w:szCs w:val="24"/>
              </w:rPr>
            </w:pPr>
            <w:r>
              <w:t xml:space="preserve">One word to the right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END</w:t>
            </w:r>
          </w:p>
        </w:tc>
        <w:tc>
          <w:tcPr>
            <w:tcW w:w="0" w:type="auto"/>
            <w:vAlign w:val="center"/>
            <w:hideMark/>
          </w:tcPr>
          <w:p w:rsidR="00604C10" w:rsidRDefault="00604C10">
            <w:pPr>
              <w:rPr>
                <w:sz w:val="24"/>
                <w:szCs w:val="24"/>
              </w:rPr>
            </w:pPr>
            <w:r>
              <w:t xml:space="preserve">To the end of a line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HOME</w:t>
            </w:r>
          </w:p>
        </w:tc>
        <w:tc>
          <w:tcPr>
            <w:tcW w:w="0" w:type="auto"/>
            <w:vAlign w:val="center"/>
            <w:hideMark/>
          </w:tcPr>
          <w:p w:rsidR="00604C10" w:rsidRDefault="00604C10">
            <w:pPr>
              <w:rPr>
                <w:sz w:val="24"/>
                <w:szCs w:val="24"/>
              </w:rPr>
            </w:pPr>
            <w:r>
              <w:t xml:space="preserve">To the beginning of a line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CTRL+UP ARROW</w:t>
            </w:r>
          </w:p>
        </w:tc>
        <w:tc>
          <w:tcPr>
            <w:tcW w:w="0" w:type="auto"/>
            <w:vAlign w:val="center"/>
            <w:hideMark/>
          </w:tcPr>
          <w:p w:rsidR="00604C10" w:rsidRDefault="00604C10">
            <w:pPr>
              <w:rPr>
                <w:sz w:val="24"/>
                <w:szCs w:val="24"/>
              </w:rPr>
            </w:pPr>
            <w:r>
              <w:t xml:space="preserve">Up one paragraph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CTRL+DOWN ARROW</w:t>
            </w:r>
          </w:p>
        </w:tc>
        <w:tc>
          <w:tcPr>
            <w:tcW w:w="0" w:type="auto"/>
            <w:vAlign w:val="center"/>
            <w:hideMark/>
          </w:tcPr>
          <w:p w:rsidR="00604C10" w:rsidRDefault="00604C10">
            <w:pPr>
              <w:rPr>
                <w:sz w:val="24"/>
                <w:szCs w:val="24"/>
              </w:rPr>
            </w:pPr>
            <w:r>
              <w:t xml:space="preserve">Down one paragraph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CTRL+END</w:t>
            </w:r>
          </w:p>
        </w:tc>
        <w:tc>
          <w:tcPr>
            <w:tcW w:w="0" w:type="auto"/>
            <w:vAlign w:val="center"/>
            <w:hideMark/>
          </w:tcPr>
          <w:p w:rsidR="00604C10" w:rsidRDefault="00604C10">
            <w:pPr>
              <w:rPr>
                <w:sz w:val="24"/>
                <w:szCs w:val="24"/>
              </w:rPr>
            </w:pPr>
            <w:r>
              <w:t xml:space="preserve">To the end of a text box (text box: A movable, resizable container for text or graphics. Use text boxes to position several blocks of text on a page or to give text a different orientation from other text in the document.)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CTRL+HOME</w:t>
            </w:r>
          </w:p>
        </w:tc>
        <w:tc>
          <w:tcPr>
            <w:tcW w:w="0" w:type="auto"/>
            <w:vAlign w:val="center"/>
            <w:hideMark/>
          </w:tcPr>
          <w:p w:rsidR="00604C10" w:rsidRDefault="00604C10">
            <w:pPr>
              <w:rPr>
                <w:sz w:val="24"/>
                <w:szCs w:val="24"/>
              </w:rPr>
            </w:pPr>
            <w:r>
              <w:t xml:space="preserve">To the beginning of a text box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CTRL+ENTER</w:t>
            </w:r>
          </w:p>
        </w:tc>
        <w:tc>
          <w:tcPr>
            <w:tcW w:w="0" w:type="auto"/>
            <w:vAlign w:val="center"/>
            <w:hideMark/>
          </w:tcPr>
          <w:p w:rsidR="00604C10" w:rsidRDefault="00604C10">
            <w:pPr>
              <w:rPr>
                <w:sz w:val="24"/>
                <w:szCs w:val="24"/>
              </w:rPr>
            </w:pPr>
            <w:r>
              <w:t xml:space="preserve">To the next title or body text placeholder (placeholders: Boxes with dotted or hatch-marked borders that are part of most slide layouts. These boxes hold title and body text or objects such as charts, tables, and pictures.). If it is the last placeholder on a slide, this will insert a new slide with the same slide layout as the original slide.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 F4</w:t>
            </w:r>
          </w:p>
        </w:tc>
        <w:tc>
          <w:tcPr>
            <w:tcW w:w="0" w:type="auto"/>
            <w:vAlign w:val="center"/>
            <w:hideMark/>
          </w:tcPr>
          <w:p w:rsidR="00604C10" w:rsidRDefault="00604C10">
            <w:pPr>
              <w:rPr>
                <w:sz w:val="24"/>
                <w:szCs w:val="24"/>
              </w:rPr>
            </w:pPr>
            <w:r>
              <w:t xml:space="preserve">To repeat the last Find action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585"/>
        <w:gridCol w:w="7458"/>
        <w:gridCol w:w="326"/>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Move around in and work on tables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w:t>
            </w:r>
          </w:p>
        </w:tc>
        <w:tc>
          <w:tcPr>
            <w:tcW w:w="0" w:type="auto"/>
            <w:vAlign w:val="center"/>
            <w:hideMark/>
          </w:tcPr>
          <w:p w:rsidR="00604C10" w:rsidRDefault="00604C10">
            <w:pPr>
              <w:rPr>
                <w:sz w:val="24"/>
                <w:szCs w:val="24"/>
              </w:rPr>
            </w:pPr>
            <w:r>
              <w:t xml:space="preserve">Move to the next cell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SHFT+TAB</w:t>
            </w:r>
          </w:p>
        </w:tc>
        <w:tc>
          <w:tcPr>
            <w:tcW w:w="0" w:type="auto"/>
            <w:vAlign w:val="center"/>
            <w:hideMark/>
          </w:tcPr>
          <w:p w:rsidR="00604C10" w:rsidRDefault="00604C10">
            <w:pPr>
              <w:rPr>
                <w:sz w:val="24"/>
                <w:szCs w:val="24"/>
              </w:rPr>
            </w:pPr>
            <w:r>
              <w:t xml:space="preserve">Move to the preceding cell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DOWN ARROW</w:t>
            </w:r>
          </w:p>
        </w:tc>
        <w:tc>
          <w:tcPr>
            <w:tcW w:w="0" w:type="auto"/>
            <w:vAlign w:val="center"/>
            <w:hideMark/>
          </w:tcPr>
          <w:p w:rsidR="00604C10" w:rsidRDefault="00604C10">
            <w:pPr>
              <w:rPr>
                <w:sz w:val="24"/>
                <w:szCs w:val="24"/>
              </w:rPr>
            </w:pPr>
            <w:r>
              <w:t xml:space="preserve">Move to the next row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UP ARROW</w:t>
            </w:r>
          </w:p>
        </w:tc>
        <w:tc>
          <w:tcPr>
            <w:tcW w:w="0" w:type="auto"/>
            <w:vAlign w:val="center"/>
            <w:hideMark/>
          </w:tcPr>
          <w:p w:rsidR="00604C10" w:rsidRDefault="00604C10">
            <w:pPr>
              <w:rPr>
                <w:sz w:val="24"/>
                <w:szCs w:val="24"/>
              </w:rPr>
            </w:pPr>
            <w:r>
              <w:t xml:space="preserve">Move to the preceding row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TAB</w:t>
            </w:r>
          </w:p>
        </w:tc>
        <w:tc>
          <w:tcPr>
            <w:tcW w:w="0" w:type="auto"/>
            <w:vAlign w:val="center"/>
            <w:hideMark/>
          </w:tcPr>
          <w:p w:rsidR="00604C10" w:rsidRDefault="00604C10">
            <w:pPr>
              <w:rPr>
                <w:sz w:val="24"/>
                <w:szCs w:val="24"/>
              </w:rPr>
            </w:pPr>
            <w:r>
              <w:t xml:space="preserve">Insert a tab in a cell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ENTER</w:t>
            </w:r>
          </w:p>
        </w:tc>
        <w:tc>
          <w:tcPr>
            <w:tcW w:w="0" w:type="auto"/>
            <w:vAlign w:val="center"/>
            <w:hideMark/>
          </w:tcPr>
          <w:p w:rsidR="00604C10" w:rsidRDefault="00604C10">
            <w:pPr>
              <w:rPr>
                <w:sz w:val="24"/>
                <w:szCs w:val="24"/>
              </w:rPr>
            </w:pPr>
            <w:r>
              <w:t xml:space="preserve">Start a new paragraph (paragraph: Text that has a carriage return (hard return) at the end of it, such as when you press ENTER. Each item in a bulleted or numbered list is a paragraph; a title or subtitle is also a paragraph.)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 at the end of the last row</w:t>
            </w:r>
          </w:p>
        </w:tc>
        <w:tc>
          <w:tcPr>
            <w:tcW w:w="0" w:type="auto"/>
            <w:vAlign w:val="center"/>
            <w:hideMark/>
          </w:tcPr>
          <w:p w:rsidR="00604C10" w:rsidRDefault="00604C10">
            <w:pPr>
              <w:rPr>
                <w:sz w:val="24"/>
                <w:szCs w:val="24"/>
              </w:rPr>
            </w:pPr>
            <w:r>
              <w:t xml:space="preserve">Add a new row at the bottom of the table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287"/>
        <w:gridCol w:w="4266"/>
        <w:gridCol w:w="628"/>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Format and align characters and paragraphs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CTRL+SHFT+F</w:t>
            </w:r>
          </w:p>
        </w:tc>
        <w:tc>
          <w:tcPr>
            <w:tcW w:w="0" w:type="auto"/>
            <w:vAlign w:val="center"/>
            <w:hideMark/>
          </w:tcPr>
          <w:p w:rsidR="00604C10" w:rsidRDefault="00604C10">
            <w:pPr>
              <w:rPr>
                <w:sz w:val="24"/>
                <w:szCs w:val="24"/>
              </w:rPr>
            </w:pPr>
            <w:r>
              <w:t xml:space="preserve">Change the font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SHFT P</w:t>
            </w:r>
          </w:p>
        </w:tc>
        <w:tc>
          <w:tcPr>
            <w:tcW w:w="0" w:type="auto"/>
            <w:vAlign w:val="center"/>
            <w:hideMark/>
          </w:tcPr>
          <w:p w:rsidR="00604C10" w:rsidRDefault="00604C10">
            <w:pPr>
              <w:rPr>
                <w:sz w:val="24"/>
                <w:szCs w:val="24"/>
              </w:rPr>
            </w:pPr>
            <w:r>
              <w:t xml:space="preserve">Change the font size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CTRL+SHFT+&gt;</w:t>
            </w:r>
          </w:p>
        </w:tc>
        <w:tc>
          <w:tcPr>
            <w:tcW w:w="0" w:type="auto"/>
            <w:vAlign w:val="center"/>
            <w:hideMark/>
          </w:tcPr>
          <w:p w:rsidR="00604C10" w:rsidRDefault="00604C10">
            <w:pPr>
              <w:rPr>
                <w:sz w:val="24"/>
                <w:szCs w:val="24"/>
              </w:rPr>
            </w:pPr>
            <w:r>
              <w:t xml:space="preserve">Increase the font size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SHFT &lt;</w:t>
            </w:r>
          </w:p>
        </w:tc>
        <w:tc>
          <w:tcPr>
            <w:tcW w:w="0" w:type="auto"/>
            <w:vAlign w:val="center"/>
            <w:hideMark/>
          </w:tcPr>
          <w:p w:rsidR="00604C10" w:rsidRDefault="00604C10">
            <w:pPr>
              <w:rPr>
                <w:sz w:val="24"/>
                <w:szCs w:val="24"/>
              </w:rPr>
            </w:pPr>
            <w:r>
              <w:t xml:space="preserve">Decrease the font size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941"/>
        <w:gridCol w:w="6961"/>
        <w:gridCol w:w="467"/>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Apply character formats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CTRL+T</w:t>
            </w:r>
          </w:p>
        </w:tc>
        <w:tc>
          <w:tcPr>
            <w:tcW w:w="0" w:type="auto"/>
            <w:vAlign w:val="center"/>
            <w:hideMark/>
          </w:tcPr>
          <w:p w:rsidR="00604C10" w:rsidRDefault="00604C10">
            <w:pPr>
              <w:rPr>
                <w:sz w:val="24"/>
                <w:szCs w:val="24"/>
              </w:rPr>
            </w:pPr>
            <w:r>
              <w:t xml:space="preserve">Change the formatting of characters (Font command, Format menu) between sentence, lowercase, or uppercase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SHFT+F3</w:t>
            </w:r>
          </w:p>
        </w:tc>
        <w:tc>
          <w:tcPr>
            <w:tcW w:w="0" w:type="auto"/>
            <w:vAlign w:val="center"/>
            <w:hideMark/>
          </w:tcPr>
          <w:p w:rsidR="00604C10" w:rsidRDefault="00604C10">
            <w:pPr>
              <w:rPr>
                <w:sz w:val="24"/>
                <w:szCs w:val="24"/>
              </w:rPr>
            </w:pPr>
            <w:r>
              <w:t xml:space="preserve">Change the case of letters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B</w:t>
            </w:r>
          </w:p>
        </w:tc>
        <w:tc>
          <w:tcPr>
            <w:tcW w:w="0" w:type="auto"/>
            <w:vAlign w:val="center"/>
            <w:hideMark/>
          </w:tcPr>
          <w:p w:rsidR="00604C10" w:rsidRDefault="00604C10">
            <w:pPr>
              <w:rPr>
                <w:sz w:val="24"/>
                <w:szCs w:val="24"/>
              </w:rPr>
            </w:pPr>
            <w:r>
              <w:t xml:space="preserve">Apply bold formatting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CTRL+U</w:t>
            </w:r>
          </w:p>
        </w:tc>
        <w:tc>
          <w:tcPr>
            <w:tcW w:w="0" w:type="auto"/>
            <w:vAlign w:val="center"/>
            <w:hideMark/>
          </w:tcPr>
          <w:p w:rsidR="00604C10" w:rsidRDefault="00604C10">
            <w:pPr>
              <w:rPr>
                <w:sz w:val="24"/>
                <w:szCs w:val="24"/>
              </w:rPr>
            </w:pPr>
            <w:r>
              <w:t xml:space="preserve">Apply an underline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I</w:t>
            </w:r>
          </w:p>
        </w:tc>
        <w:tc>
          <w:tcPr>
            <w:tcW w:w="0" w:type="auto"/>
            <w:vAlign w:val="center"/>
            <w:hideMark/>
          </w:tcPr>
          <w:p w:rsidR="00604C10" w:rsidRDefault="00604C10">
            <w:pPr>
              <w:rPr>
                <w:sz w:val="24"/>
                <w:szCs w:val="24"/>
              </w:rPr>
            </w:pPr>
            <w:r>
              <w:t xml:space="preserve">Apply italic formatting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CTRL+EQUAL SIGN</w:t>
            </w:r>
          </w:p>
        </w:tc>
        <w:tc>
          <w:tcPr>
            <w:tcW w:w="0" w:type="auto"/>
            <w:vAlign w:val="center"/>
            <w:hideMark/>
          </w:tcPr>
          <w:p w:rsidR="00604C10" w:rsidRDefault="00604C10">
            <w:pPr>
              <w:rPr>
                <w:sz w:val="24"/>
                <w:szCs w:val="24"/>
              </w:rPr>
            </w:pPr>
            <w:r>
              <w:t xml:space="preserve">Apply subscript formatting (automatic spacing)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CTRL+SHFT+PLUS SIGN</w:t>
            </w:r>
          </w:p>
        </w:tc>
        <w:tc>
          <w:tcPr>
            <w:tcW w:w="0" w:type="auto"/>
            <w:vAlign w:val="center"/>
            <w:hideMark/>
          </w:tcPr>
          <w:p w:rsidR="00604C10" w:rsidRDefault="00604C10">
            <w:pPr>
              <w:rPr>
                <w:sz w:val="24"/>
                <w:szCs w:val="24"/>
              </w:rPr>
            </w:pPr>
            <w:r>
              <w:t xml:space="preserve">Apply superscript formatting (automatic spacing)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CTRL+SPACEBAR</w:t>
            </w:r>
          </w:p>
        </w:tc>
        <w:tc>
          <w:tcPr>
            <w:tcW w:w="0" w:type="auto"/>
            <w:vAlign w:val="center"/>
            <w:hideMark/>
          </w:tcPr>
          <w:p w:rsidR="00604C10" w:rsidRDefault="00604C10">
            <w:pPr>
              <w:rPr>
                <w:sz w:val="24"/>
                <w:szCs w:val="24"/>
              </w:rPr>
            </w:pPr>
            <w:r>
              <w:t xml:space="preserve">Remove manual character formatting, such as subscript and superscript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302"/>
        <w:gridCol w:w="3486"/>
        <w:gridCol w:w="628"/>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Copy text formats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SHFT C</w:t>
            </w:r>
          </w:p>
        </w:tc>
        <w:tc>
          <w:tcPr>
            <w:tcW w:w="0" w:type="auto"/>
            <w:vAlign w:val="center"/>
            <w:hideMark/>
          </w:tcPr>
          <w:p w:rsidR="00604C10" w:rsidRDefault="00604C10">
            <w:pPr>
              <w:rPr>
                <w:sz w:val="24"/>
                <w:szCs w:val="24"/>
              </w:rPr>
            </w:pPr>
            <w:r>
              <w:t xml:space="preserve">Copy formats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CTRL+SHFT+V</w:t>
            </w:r>
          </w:p>
        </w:tc>
        <w:tc>
          <w:tcPr>
            <w:tcW w:w="0" w:type="auto"/>
            <w:vAlign w:val="center"/>
            <w:hideMark/>
          </w:tcPr>
          <w:p w:rsidR="00604C10" w:rsidRDefault="00604C10">
            <w:pPr>
              <w:rPr>
                <w:sz w:val="24"/>
                <w:szCs w:val="24"/>
              </w:rPr>
            </w:pPr>
            <w:r>
              <w:t xml:space="preserve">Paste formats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741"/>
        <w:gridCol w:w="8279"/>
        <w:gridCol w:w="349"/>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Align paragraphs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CTRL+E</w:t>
            </w:r>
          </w:p>
        </w:tc>
        <w:tc>
          <w:tcPr>
            <w:tcW w:w="0" w:type="auto"/>
            <w:vAlign w:val="center"/>
            <w:hideMark/>
          </w:tcPr>
          <w:p w:rsidR="00604C10" w:rsidRDefault="00604C10">
            <w:pPr>
              <w:rPr>
                <w:sz w:val="24"/>
                <w:szCs w:val="24"/>
              </w:rPr>
            </w:pPr>
            <w:r>
              <w:t xml:space="preserve">Center a paragraph (paragraph: Text that has a carriage return (hard return) at the end of it, such as when you press ENTER. Each item in a bulleted or numbered list is a paragraph; a title or subtitle is also a paragraph.)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CTRL+J</w:t>
            </w:r>
          </w:p>
        </w:tc>
        <w:tc>
          <w:tcPr>
            <w:tcW w:w="0" w:type="auto"/>
            <w:vAlign w:val="center"/>
            <w:hideMark/>
          </w:tcPr>
          <w:p w:rsidR="00604C10" w:rsidRDefault="00604C10">
            <w:pPr>
              <w:rPr>
                <w:sz w:val="24"/>
                <w:szCs w:val="24"/>
              </w:rPr>
            </w:pPr>
            <w:r>
              <w:t xml:space="preserve">Justify a paragraph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L</w:t>
            </w:r>
          </w:p>
        </w:tc>
        <w:tc>
          <w:tcPr>
            <w:tcW w:w="0" w:type="auto"/>
            <w:vAlign w:val="center"/>
            <w:hideMark/>
          </w:tcPr>
          <w:p w:rsidR="00604C10" w:rsidRDefault="00604C10">
            <w:pPr>
              <w:rPr>
                <w:sz w:val="24"/>
                <w:szCs w:val="24"/>
              </w:rPr>
            </w:pPr>
            <w:r>
              <w:t xml:space="preserve">Left align a paragraph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CTRL+R</w:t>
            </w:r>
          </w:p>
        </w:tc>
        <w:tc>
          <w:tcPr>
            <w:tcW w:w="0" w:type="auto"/>
            <w:vAlign w:val="center"/>
            <w:hideMark/>
          </w:tcPr>
          <w:p w:rsidR="00604C10" w:rsidRDefault="00604C10">
            <w:pPr>
              <w:rPr>
                <w:sz w:val="24"/>
                <w:szCs w:val="24"/>
              </w:rPr>
            </w:pPr>
            <w:r>
              <w:t xml:space="preserve">Right align a paragraph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2113"/>
        <w:gridCol w:w="6478"/>
        <w:gridCol w:w="628"/>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Apply superscript and subscript formatting</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EQUAL SIGN</w:t>
            </w:r>
          </w:p>
        </w:tc>
        <w:tc>
          <w:tcPr>
            <w:tcW w:w="0" w:type="auto"/>
            <w:vAlign w:val="center"/>
            <w:hideMark/>
          </w:tcPr>
          <w:p w:rsidR="00604C10" w:rsidRDefault="00604C10">
            <w:pPr>
              <w:rPr>
                <w:sz w:val="24"/>
                <w:szCs w:val="24"/>
              </w:rPr>
            </w:pPr>
            <w:r>
              <w:t xml:space="preserve">Apply subscript formatting (automatic spacing)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CTRL+SHFT+PLUS SIGN</w:t>
            </w:r>
          </w:p>
        </w:tc>
        <w:tc>
          <w:tcPr>
            <w:tcW w:w="0" w:type="auto"/>
            <w:vAlign w:val="center"/>
            <w:hideMark/>
          </w:tcPr>
          <w:p w:rsidR="00604C10" w:rsidRDefault="00604C10">
            <w:pPr>
              <w:rPr>
                <w:sz w:val="24"/>
                <w:szCs w:val="24"/>
              </w:rPr>
            </w:pPr>
            <w:r>
              <w:t xml:space="preserve">Apply superscript formatting (automatic spacing)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2920"/>
        <w:gridCol w:w="6185"/>
        <w:gridCol w:w="264"/>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Run a slide show presentation</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N, ENTER, PAGE DOWN, RIGHT ARROW, DOWN ARROW, or the SPACEBAR (or click the mouse)</w:t>
            </w:r>
          </w:p>
        </w:tc>
        <w:tc>
          <w:tcPr>
            <w:tcW w:w="0" w:type="auto"/>
            <w:vAlign w:val="center"/>
            <w:hideMark/>
          </w:tcPr>
          <w:p w:rsidR="00604C10" w:rsidRDefault="00604C10">
            <w:pPr>
              <w:rPr>
                <w:sz w:val="24"/>
                <w:szCs w:val="24"/>
              </w:rPr>
            </w:pPr>
            <w:r>
              <w:t xml:space="preserve">Perform the next animation or advance to the next slide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P, PAGE UP, LEFT ARROW, UP ARROW, or BACKSPACE</w:t>
            </w:r>
          </w:p>
        </w:tc>
        <w:tc>
          <w:tcPr>
            <w:tcW w:w="0" w:type="auto"/>
            <w:vAlign w:val="center"/>
            <w:hideMark/>
          </w:tcPr>
          <w:p w:rsidR="00604C10" w:rsidRDefault="00604C10">
            <w:pPr>
              <w:rPr>
                <w:sz w:val="24"/>
                <w:szCs w:val="24"/>
              </w:rPr>
            </w:pPr>
            <w:r>
              <w:t xml:space="preserve">Perform the previous animation or return to the previous slide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proofErr w:type="spellStart"/>
            <w:r>
              <w:t>number+ENTER</w:t>
            </w:r>
            <w:proofErr w:type="spellEnd"/>
          </w:p>
        </w:tc>
        <w:tc>
          <w:tcPr>
            <w:tcW w:w="0" w:type="auto"/>
            <w:vAlign w:val="center"/>
            <w:hideMark/>
          </w:tcPr>
          <w:p w:rsidR="00604C10" w:rsidRDefault="00604C10">
            <w:pPr>
              <w:rPr>
                <w:sz w:val="24"/>
                <w:szCs w:val="24"/>
              </w:rPr>
            </w:pPr>
            <w:r>
              <w:t xml:space="preserve">Go to slide number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B or PERIOD</w:t>
            </w:r>
          </w:p>
        </w:tc>
        <w:tc>
          <w:tcPr>
            <w:tcW w:w="0" w:type="auto"/>
            <w:vAlign w:val="center"/>
            <w:hideMark/>
          </w:tcPr>
          <w:p w:rsidR="00604C10" w:rsidRDefault="00604C10">
            <w:pPr>
              <w:rPr>
                <w:sz w:val="24"/>
                <w:szCs w:val="24"/>
              </w:rPr>
            </w:pPr>
            <w:r>
              <w:t xml:space="preserve">Display a black screen, or return to the slide show from a black screen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W or COMMA</w:t>
            </w:r>
          </w:p>
        </w:tc>
        <w:tc>
          <w:tcPr>
            <w:tcW w:w="0" w:type="auto"/>
            <w:vAlign w:val="center"/>
            <w:hideMark/>
          </w:tcPr>
          <w:p w:rsidR="00604C10" w:rsidRDefault="00604C10">
            <w:pPr>
              <w:rPr>
                <w:sz w:val="24"/>
                <w:szCs w:val="24"/>
              </w:rPr>
            </w:pPr>
            <w:r>
              <w:t xml:space="preserve">Display a white screen, or return to the slide show from a white screen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 or PLUS SIGN</w:t>
            </w:r>
          </w:p>
        </w:tc>
        <w:tc>
          <w:tcPr>
            <w:tcW w:w="0" w:type="auto"/>
            <w:vAlign w:val="center"/>
            <w:hideMark/>
          </w:tcPr>
          <w:p w:rsidR="00604C10" w:rsidRDefault="00604C10">
            <w:pPr>
              <w:rPr>
                <w:sz w:val="24"/>
                <w:szCs w:val="24"/>
              </w:rPr>
            </w:pPr>
            <w:r>
              <w:t xml:space="preserve">Stop or restart a Microsoft </w:t>
            </w:r>
            <w:proofErr w:type="spellStart"/>
            <w:r>
              <w:t>Powerpoint</w:t>
            </w:r>
            <w:proofErr w:type="spellEnd"/>
            <w:r>
              <w:t xml:space="preserve"> automatic slide show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ESC, CTRL+BREAK, or HYPHEN</w:t>
            </w:r>
          </w:p>
        </w:tc>
        <w:tc>
          <w:tcPr>
            <w:tcW w:w="0" w:type="auto"/>
            <w:vAlign w:val="center"/>
            <w:hideMark/>
          </w:tcPr>
          <w:p w:rsidR="00604C10" w:rsidRDefault="00604C10">
            <w:pPr>
              <w:rPr>
                <w:sz w:val="24"/>
                <w:szCs w:val="24"/>
              </w:rPr>
            </w:pPr>
            <w:r>
              <w:t xml:space="preserve">End a slide show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w:t>
            </w:r>
          </w:p>
        </w:tc>
        <w:tc>
          <w:tcPr>
            <w:tcW w:w="0" w:type="auto"/>
            <w:vAlign w:val="center"/>
            <w:hideMark/>
          </w:tcPr>
          <w:p w:rsidR="00604C10" w:rsidRDefault="00604C10">
            <w:pPr>
              <w:rPr>
                <w:sz w:val="24"/>
                <w:szCs w:val="24"/>
              </w:rPr>
            </w:pPr>
            <w:r>
              <w:t xml:space="preserve">Erase on-screen annotations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H</w:t>
            </w:r>
          </w:p>
        </w:tc>
        <w:tc>
          <w:tcPr>
            <w:tcW w:w="0" w:type="auto"/>
            <w:vAlign w:val="center"/>
            <w:hideMark/>
          </w:tcPr>
          <w:p w:rsidR="00604C10" w:rsidRDefault="00604C10">
            <w:pPr>
              <w:rPr>
                <w:sz w:val="24"/>
                <w:szCs w:val="24"/>
              </w:rPr>
            </w:pPr>
            <w:r>
              <w:t xml:space="preserve">Go to the next hidden slide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w:t>
            </w:r>
          </w:p>
        </w:tc>
        <w:tc>
          <w:tcPr>
            <w:tcW w:w="0" w:type="auto"/>
            <w:vAlign w:val="center"/>
            <w:hideMark/>
          </w:tcPr>
          <w:p w:rsidR="00604C10" w:rsidRDefault="00604C10">
            <w:pPr>
              <w:rPr>
                <w:sz w:val="24"/>
                <w:szCs w:val="24"/>
              </w:rPr>
            </w:pPr>
            <w:r>
              <w:t xml:space="preserve">Set new timings while rehearsing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O</w:t>
            </w:r>
          </w:p>
        </w:tc>
        <w:tc>
          <w:tcPr>
            <w:tcW w:w="0" w:type="auto"/>
            <w:vAlign w:val="center"/>
            <w:hideMark/>
          </w:tcPr>
          <w:p w:rsidR="00604C10" w:rsidRDefault="00604C10">
            <w:pPr>
              <w:rPr>
                <w:sz w:val="24"/>
                <w:szCs w:val="24"/>
              </w:rPr>
            </w:pPr>
            <w:r>
              <w:t xml:space="preserve">Use original timings while rehearsing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M</w:t>
            </w:r>
          </w:p>
        </w:tc>
        <w:tc>
          <w:tcPr>
            <w:tcW w:w="0" w:type="auto"/>
            <w:vAlign w:val="center"/>
            <w:hideMark/>
          </w:tcPr>
          <w:p w:rsidR="00604C10" w:rsidRDefault="00604C10">
            <w:pPr>
              <w:rPr>
                <w:sz w:val="24"/>
                <w:szCs w:val="24"/>
              </w:rPr>
            </w:pPr>
            <w:r>
              <w:t xml:space="preserve">Use mouse-click to advance while rehearsing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1+ENTER (or press both mouse buttons for 2 seconds)</w:t>
            </w:r>
          </w:p>
        </w:tc>
        <w:tc>
          <w:tcPr>
            <w:tcW w:w="0" w:type="auto"/>
            <w:vAlign w:val="center"/>
            <w:hideMark/>
          </w:tcPr>
          <w:p w:rsidR="00604C10" w:rsidRDefault="00604C10">
            <w:pPr>
              <w:rPr>
                <w:sz w:val="24"/>
                <w:szCs w:val="24"/>
              </w:rPr>
            </w:pPr>
            <w:r>
              <w:t xml:space="preserve">Return to the first slide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CTRL+P</w:t>
            </w:r>
          </w:p>
        </w:tc>
        <w:tc>
          <w:tcPr>
            <w:tcW w:w="0" w:type="auto"/>
            <w:vAlign w:val="center"/>
            <w:hideMark/>
          </w:tcPr>
          <w:p w:rsidR="00604C10" w:rsidRDefault="00604C10">
            <w:pPr>
              <w:rPr>
                <w:sz w:val="24"/>
                <w:szCs w:val="24"/>
              </w:rPr>
            </w:pPr>
            <w:r>
              <w:t xml:space="preserve">Redisplay hidden pointer and/or change the pointer to a pen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CTRL+A</w:t>
            </w:r>
          </w:p>
        </w:tc>
        <w:tc>
          <w:tcPr>
            <w:tcW w:w="0" w:type="auto"/>
            <w:vAlign w:val="center"/>
            <w:hideMark/>
          </w:tcPr>
          <w:p w:rsidR="00604C10" w:rsidRDefault="00604C10">
            <w:pPr>
              <w:rPr>
                <w:sz w:val="24"/>
                <w:szCs w:val="24"/>
              </w:rPr>
            </w:pPr>
            <w:r>
              <w:t xml:space="preserve">Redisplay hidden pointer and/or change the pointer to an arrow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CTRL+H</w:t>
            </w:r>
          </w:p>
        </w:tc>
        <w:tc>
          <w:tcPr>
            <w:tcW w:w="0" w:type="auto"/>
            <w:vAlign w:val="center"/>
            <w:hideMark/>
          </w:tcPr>
          <w:p w:rsidR="00604C10" w:rsidRDefault="00604C10">
            <w:pPr>
              <w:rPr>
                <w:sz w:val="24"/>
                <w:szCs w:val="24"/>
              </w:rPr>
            </w:pPr>
            <w:r>
              <w:t xml:space="preserve">Hide the pointer and navigation button immediately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CTRL+U</w:t>
            </w:r>
          </w:p>
        </w:tc>
        <w:tc>
          <w:tcPr>
            <w:tcW w:w="0" w:type="auto"/>
            <w:vAlign w:val="center"/>
            <w:hideMark/>
          </w:tcPr>
          <w:p w:rsidR="00604C10" w:rsidRDefault="00604C10">
            <w:pPr>
              <w:rPr>
                <w:sz w:val="24"/>
                <w:szCs w:val="24"/>
              </w:rPr>
            </w:pPr>
            <w:r>
              <w:t xml:space="preserve">Hide the pointer and navigation button in 15 seconds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SHFT+F10 (or right-click)</w:t>
            </w:r>
          </w:p>
        </w:tc>
        <w:tc>
          <w:tcPr>
            <w:tcW w:w="0" w:type="auto"/>
            <w:vAlign w:val="center"/>
            <w:hideMark/>
          </w:tcPr>
          <w:p w:rsidR="00604C10" w:rsidRDefault="00604C10">
            <w:pPr>
              <w:rPr>
                <w:sz w:val="24"/>
                <w:szCs w:val="24"/>
              </w:rPr>
            </w:pPr>
            <w:r>
              <w:t xml:space="preserve">Display the shortcut menu (shortcut menu: A menu that shows a list of commands relevant to a particular item. To display a shortcut menu, right-click an item or press SHFT+F10.)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w:t>
            </w:r>
          </w:p>
        </w:tc>
        <w:tc>
          <w:tcPr>
            <w:tcW w:w="0" w:type="auto"/>
            <w:vAlign w:val="center"/>
            <w:hideMark/>
          </w:tcPr>
          <w:p w:rsidR="00604C10" w:rsidRDefault="00604C10">
            <w:pPr>
              <w:rPr>
                <w:sz w:val="24"/>
                <w:szCs w:val="24"/>
              </w:rPr>
            </w:pPr>
            <w:r>
              <w:t xml:space="preserve">Go to the first or next hyperlink (hyperlink: Colored and underlined text or a graphic that you click to go to a file, a location in a file, a Web page on the World Wide Web, or a Web page on an intranet. Hyperlinks can also go to newsgroups and to Gopher, Telnet, and FTP sites.) on a slide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 TAB</w:t>
            </w:r>
          </w:p>
        </w:tc>
        <w:tc>
          <w:tcPr>
            <w:tcW w:w="0" w:type="auto"/>
            <w:vAlign w:val="center"/>
            <w:hideMark/>
          </w:tcPr>
          <w:p w:rsidR="00604C10" w:rsidRDefault="00604C10">
            <w:pPr>
              <w:rPr>
                <w:sz w:val="24"/>
                <w:szCs w:val="24"/>
              </w:rPr>
            </w:pPr>
            <w:r>
              <w:t xml:space="preserve">Go to the last or previous hyperlink on a slide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ENTER while a hyperlink is selected</w:t>
            </w:r>
          </w:p>
        </w:tc>
        <w:tc>
          <w:tcPr>
            <w:tcW w:w="0" w:type="auto"/>
            <w:vAlign w:val="center"/>
            <w:hideMark/>
          </w:tcPr>
          <w:p w:rsidR="00604C10" w:rsidRDefault="00604C10">
            <w:pPr>
              <w:rPr>
                <w:sz w:val="24"/>
                <w:szCs w:val="24"/>
              </w:rPr>
            </w:pPr>
            <w:r>
              <w:t xml:space="preserve">Perform the mouse click behavior of the selected hyperlink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SHFT+ENTER while a hyperlink is selected</w:t>
            </w:r>
          </w:p>
        </w:tc>
        <w:tc>
          <w:tcPr>
            <w:tcW w:w="0" w:type="auto"/>
            <w:vAlign w:val="center"/>
            <w:hideMark/>
          </w:tcPr>
          <w:p w:rsidR="00604C10" w:rsidRDefault="00604C10">
            <w:pPr>
              <w:rPr>
                <w:sz w:val="24"/>
                <w:szCs w:val="24"/>
              </w:rPr>
            </w:pPr>
            <w:r>
              <w:t xml:space="preserve">Perform the mouse over behavior of the selected hyperlink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3071"/>
        <w:gridCol w:w="5795"/>
        <w:gridCol w:w="503"/>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Browse hyperlinks in a slide show presentation</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w:t>
            </w:r>
          </w:p>
        </w:tc>
        <w:tc>
          <w:tcPr>
            <w:tcW w:w="0" w:type="auto"/>
            <w:vAlign w:val="center"/>
            <w:hideMark/>
          </w:tcPr>
          <w:p w:rsidR="00604C10" w:rsidRDefault="00604C10">
            <w:pPr>
              <w:rPr>
                <w:sz w:val="24"/>
                <w:szCs w:val="24"/>
              </w:rPr>
            </w:pPr>
            <w:r>
              <w:t xml:space="preserve">Go to the first or next hyperlink per slide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SHFT+TAB</w:t>
            </w:r>
          </w:p>
        </w:tc>
        <w:tc>
          <w:tcPr>
            <w:tcW w:w="0" w:type="auto"/>
            <w:vAlign w:val="center"/>
            <w:hideMark/>
          </w:tcPr>
          <w:p w:rsidR="00604C10" w:rsidRDefault="00604C10">
            <w:pPr>
              <w:rPr>
                <w:sz w:val="24"/>
                <w:szCs w:val="24"/>
              </w:rPr>
            </w:pPr>
            <w:r>
              <w:t xml:space="preserve">Go to the last or previous hyperlink per slide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ENTER while a hyperlink is selected</w:t>
            </w:r>
          </w:p>
        </w:tc>
        <w:tc>
          <w:tcPr>
            <w:tcW w:w="0" w:type="auto"/>
            <w:vAlign w:val="center"/>
            <w:hideMark/>
          </w:tcPr>
          <w:p w:rsidR="00604C10" w:rsidRDefault="00604C10">
            <w:pPr>
              <w:rPr>
                <w:sz w:val="24"/>
                <w:szCs w:val="24"/>
              </w:rPr>
            </w:pPr>
            <w:r>
              <w:t xml:space="preserve">Perform the mouse click behavior of the selected hyperlink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SHFT+ENTER while a hyperlink is selected</w:t>
            </w:r>
          </w:p>
        </w:tc>
        <w:tc>
          <w:tcPr>
            <w:tcW w:w="0" w:type="auto"/>
            <w:vAlign w:val="center"/>
            <w:hideMark/>
          </w:tcPr>
          <w:p w:rsidR="00604C10" w:rsidRDefault="00604C10">
            <w:pPr>
              <w:rPr>
                <w:sz w:val="24"/>
                <w:szCs w:val="24"/>
              </w:rPr>
            </w:pPr>
            <w:r>
              <w:t xml:space="preserve">Perform the mouse over behavior of the selected hyperlink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121"/>
        <w:gridCol w:w="7678"/>
        <w:gridCol w:w="570"/>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Browse Web presentations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w:t>
            </w:r>
          </w:p>
        </w:tc>
        <w:tc>
          <w:tcPr>
            <w:tcW w:w="0" w:type="auto"/>
            <w:vAlign w:val="center"/>
            <w:hideMark/>
          </w:tcPr>
          <w:p w:rsidR="00604C10" w:rsidRDefault="00604C10">
            <w:pPr>
              <w:rPr>
                <w:sz w:val="24"/>
                <w:szCs w:val="24"/>
              </w:rPr>
            </w:pPr>
            <w:r>
              <w:t xml:space="preserve">Move forward through the hyperlinks in a Web presentation, the Address bar, and the Links bar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SHFT+TAB</w:t>
            </w:r>
          </w:p>
        </w:tc>
        <w:tc>
          <w:tcPr>
            <w:tcW w:w="0" w:type="auto"/>
            <w:vAlign w:val="center"/>
            <w:hideMark/>
          </w:tcPr>
          <w:p w:rsidR="00604C10" w:rsidRDefault="00604C10">
            <w:pPr>
              <w:rPr>
                <w:sz w:val="24"/>
                <w:szCs w:val="24"/>
              </w:rPr>
            </w:pPr>
            <w:r>
              <w:t xml:space="preserve">Move back through the hyperlinks in a Web presentation, the Address bar, and the Links bar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ENTER</w:t>
            </w:r>
          </w:p>
        </w:tc>
        <w:tc>
          <w:tcPr>
            <w:tcW w:w="0" w:type="auto"/>
            <w:vAlign w:val="center"/>
            <w:hideMark/>
          </w:tcPr>
          <w:p w:rsidR="00604C10" w:rsidRDefault="00604C10">
            <w:pPr>
              <w:rPr>
                <w:sz w:val="24"/>
                <w:szCs w:val="24"/>
              </w:rPr>
            </w:pPr>
            <w:r>
              <w:t xml:space="preserve">Perform the mouse click behavior of the selected hyperlink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SPACEBAR</w:t>
            </w:r>
          </w:p>
        </w:tc>
        <w:tc>
          <w:tcPr>
            <w:tcW w:w="0" w:type="auto"/>
            <w:vAlign w:val="center"/>
            <w:hideMark/>
          </w:tcPr>
          <w:p w:rsidR="00604C10" w:rsidRDefault="00604C10">
            <w:pPr>
              <w:rPr>
                <w:sz w:val="24"/>
                <w:szCs w:val="24"/>
              </w:rPr>
            </w:pPr>
            <w:r>
              <w:t xml:space="preserve">Go to the next slide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BACKSPACE</w:t>
            </w:r>
          </w:p>
        </w:tc>
        <w:tc>
          <w:tcPr>
            <w:tcW w:w="0" w:type="auto"/>
            <w:vAlign w:val="center"/>
            <w:hideMark/>
          </w:tcPr>
          <w:p w:rsidR="00604C10" w:rsidRDefault="00604C10">
            <w:pPr>
              <w:rPr>
                <w:sz w:val="24"/>
                <w:szCs w:val="24"/>
              </w:rPr>
            </w:pPr>
            <w:r>
              <w:t xml:space="preserve">Go to the previous slide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123"/>
        <w:gridCol w:w="7749"/>
        <w:gridCol w:w="497"/>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Send a presentation in an e-mail</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ALT+S</w:t>
            </w:r>
          </w:p>
        </w:tc>
        <w:tc>
          <w:tcPr>
            <w:tcW w:w="0" w:type="auto"/>
            <w:vAlign w:val="center"/>
            <w:hideMark/>
          </w:tcPr>
          <w:p w:rsidR="00604C10" w:rsidRDefault="00604C10">
            <w:pPr>
              <w:rPr>
                <w:sz w:val="24"/>
                <w:szCs w:val="24"/>
              </w:rPr>
            </w:pPr>
            <w:r>
              <w:t xml:space="preserve">Send the current presentation as an e-mail message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SHFT B</w:t>
            </w:r>
          </w:p>
        </w:tc>
        <w:tc>
          <w:tcPr>
            <w:tcW w:w="0" w:type="auto"/>
            <w:vAlign w:val="center"/>
            <w:hideMark/>
          </w:tcPr>
          <w:p w:rsidR="00604C10" w:rsidRDefault="00604C10">
            <w:pPr>
              <w:rPr>
                <w:sz w:val="24"/>
                <w:szCs w:val="24"/>
              </w:rPr>
            </w:pPr>
            <w:r>
              <w:t xml:space="preserve">Open the Address Book when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ALT+K</w:t>
            </w:r>
          </w:p>
        </w:tc>
        <w:tc>
          <w:tcPr>
            <w:tcW w:w="0" w:type="auto"/>
            <w:vAlign w:val="center"/>
            <w:hideMark/>
          </w:tcPr>
          <w:p w:rsidR="00604C10" w:rsidRDefault="00604C10">
            <w:pPr>
              <w:rPr>
                <w:sz w:val="24"/>
                <w:szCs w:val="24"/>
              </w:rPr>
            </w:pPr>
            <w:r>
              <w:t xml:space="preserve">Check the names on the To, Cc, and Bcc lines against the Address Book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w:t>
            </w:r>
          </w:p>
        </w:tc>
        <w:tc>
          <w:tcPr>
            <w:tcW w:w="0" w:type="auto"/>
            <w:vAlign w:val="center"/>
            <w:hideMark/>
          </w:tcPr>
          <w:p w:rsidR="00604C10" w:rsidRDefault="00604C10">
            <w:pPr>
              <w:rPr>
                <w:sz w:val="24"/>
                <w:szCs w:val="24"/>
              </w:rPr>
            </w:pPr>
            <w:r>
              <w:t xml:space="preserve">Select the next box in the e-mail header or the body of the message when the last box in the e-mail header is active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SHFT+TAB</w:t>
            </w:r>
          </w:p>
        </w:tc>
        <w:tc>
          <w:tcPr>
            <w:tcW w:w="0" w:type="auto"/>
            <w:vAlign w:val="center"/>
            <w:hideMark/>
          </w:tcPr>
          <w:p w:rsidR="00604C10" w:rsidRDefault="00604C10">
            <w:pPr>
              <w:rPr>
                <w:sz w:val="24"/>
                <w:szCs w:val="24"/>
              </w:rPr>
            </w:pPr>
            <w:r>
              <w:t xml:space="preserve">Select the previous field or button in the e-mail header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2756"/>
        <w:gridCol w:w="6045"/>
        <w:gridCol w:w="568"/>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In the Help Pane</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F1</w:t>
            </w:r>
          </w:p>
        </w:tc>
        <w:tc>
          <w:tcPr>
            <w:tcW w:w="0" w:type="auto"/>
            <w:vAlign w:val="center"/>
            <w:hideMark/>
          </w:tcPr>
          <w:p w:rsidR="00604C10" w:rsidRDefault="00604C10">
            <w:pPr>
              <w:rPr>
                <w:sz w:val="24"/>
                <w:szCs w:val="24"/>
              </w:rPr>
            </w:pPr>
            <w:r>
              <w:t xml:space="preserve">Display the Help Pane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F6</w:t>
            </w:r>
          </w:p>
        </w:tc>
        <w:tc>
          <w:tcPr>
            <w:tcW w:w="0" w:type="auto"/>
            <w:vAlign w:val="center"/>
            <w:hideMark/>
          </w:tcPr>
          <w:p w:rsidR="00604C10" w:rsidRDefault="00604C10">
            <w:pPr>
              <w:rPr>
                <w:sz w:val="24"/>
                <w:szCs w:val="24"/>
              </w:rPr>
            </w:pPr>
            <w:r>
              <w:t xml:space="preserve">Switch between the Help Pane and the active application.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w:t>
            </w:r>
          </w:p>
        </w:tc>
        <w:tc>
          <w:tcPr>
            <w:tcW w:w="0" w:type="auto"/>
            <w:vAlign w:val="center"/>
            <w:hideMark/>
          </w:tcPr>
          <w:p w:rsidR="00604C10" w:rsidRDefault="00604C10">
            <w:pPr>
              <w:rPr>
                <w:sz w:val="24"/>
                <w:szCs w:val="24"/>
              </w:rPr>
            </w:pPr>
            <w:r>
              <w:t xml:space="preserve">Select the next item in the Help Pane.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 TAB</w:t>
            </w:r>
          </w:p>
        </w:tc>
        <w:tc>
          <w:tcPr>
            <w:tcW w:w="0" w:type="auto"/>
            <w:vAlign w:val="center"/>
            <w:hideMark/>
          </w:tcPr>
          <w:p w:rsidR="00604C10" w:rsidRDefault="00604C10">
            <w:pPr>
              <w:rPr>
                <w:sz w:val="24"/>
                <w:szCs w:val="24"/>
              </w:rPr>
            </w:pPr>
            <w:r>
              <w:t xml:space="preserve">Select the previous item in the Microsoft </w:t>
            </w:r>
            <w:proofErr w:type="spellStart"/>
            <w:r>
              <w:t>Powerpoint</w:t>
            </w:r>
            <w:proofErr w:type="spellEnd"/>
            <w:r>
              <w:t xml:space="preserve"> Help Pane.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ENTER</w:t>
            </w:r>
          </w:p>
        </w:tc>
        <w:tc>
          <w:tcPr>
            <w:tcW w:w="0" w:type="auto"/>
            <w:vAlign w:val="center"/>
            <w:hideMark/>
          </w:tcPr>
          <w:p w:rsidR="00604C10" w:rsidRDefault="00604C10">
            <w:pPr>
              <w:rPr>
                <w:sz w:val="24"/>
                <w:szCs w:val="24"/>
              </w:rPr>
            </w:pPr>
            <w:r>
              <w:t xml:space="preserve">Perform the action for the selected item.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UP ARROW and DOWN ARROW</w:t>
            </w:r>
          </w:p>
        </w:tc>
        <w:tc>
          <w:tcPr>
            <w:tcW w:w="0" w:type="auto"/>
            <w:vAlign w:val="center"/>
            <w:hideMark/>
          </w:tcPr>
          <w:p w:rsidR="00604C10" w:rsidRDefault="00604C10">
            <w:pPr>
              <w:rPr>
                <w:sz w:val="24"/>
                <w:szCs w:val="24"/>
              </w:rPr>
            </w:pPr>
            <w:r>
              <w:t xml:space="preserve">In a Table of Contents, select the next and previous item, respectively.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LEFT ARROW and RIGHT ARROW</w:t>
            </w:r>
          </w:p>
        </w:tc>
        <w:tc>
          <w:tcPr>
            <w:tcW w:w="0" w:type="auto"/>
            <w:vAlign w:val="center"/>
            <w:hideMark/>
          </w:tcPr>
          <w:p w:rsidR="00604C10" w:rsidRDefault="00604C10">
            <w:pPr>
              <w:rPr>
                <w:sz w:val="24"/>
                <w:szCs w:val="24"/>
              </w:rPr>
            </w:pPr>
            <w:r>
              <w:t xml:space="preserve">In a Table of Contents, expand and collapse the selected item, respectively.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 LEFT ARROW</w:t>
            </w:r>
          </w:p>
        </w:tc>
        <w:tc>
          <w:tcPr>
            <w:tcW w:w="0" w:type="auto"/>
            <w:vAlign w:val="center"/>
            <w:hideMark/>
          </w:tcPr>
          <w:p w:rsidR="00604C10" w:rsidRDefault="00604C10">
            <w:pPr>
              <w:rPr>
                <w:sz w:val="24"/>
                <w:szCs w:val="24"/>
              </w:rPr>
            </w:pPr>
            <w:r>
              <w:t xml:space="preserve">Move back to the previous Microsoft </w:t>
            </w:r>
            <w:proofErr w:type="spellStart"/>
            <w:r>
              <w:t>Powerpoint</w:t>
            </w:r>
            <w:proofErr w:type="spellEnd"/>
            <w:r>
              <w:t xml:space="preserve"> Task Pane.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ALT+RIGHT ARROW</w:t>
            </w:r>
          </w:p>
        </w:tc>
        <w:tc>
          <w:tcPr>
            <w:tcW w:w="0" w:type="auto"/>
            <w:vAlign w:val="center"/>
            <w:hideMark/>
          </w:tcPr>
          <w:p w:rsidR="00604C10" w:rsidRDefault="00604C10">
            <w:pPr>
              <w:rPr>
                <w:sz w:val="24"/>
                <w:szCs w:val="24"/>
              </w:rPr>
            </w:pPr>
            <w:r>
              <w:t xml:space="preserve">Move forward to the next Task Pane.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CTRL+SPACE</w:t>
            </w:r>
          </w:p>
        </w:tc>
        <w:tc>
          <w:tcPr>
            <w:tcW w:w="0" w:type="auto"/>
            <w:vAlign w:val="center"/>
            <w:hideMark/>
          </w:tcPr>
          <w:p w:rsidR="00604C10" w:rsidRDefault="00604C10">
            <w:pPr>
              <w:rPr>
                <w:sz w:val="24"/>
                <w:szCs w:val="24"/>
              </w:rPr>
            </w:pPr>
            <w:r>
              <w:t xml:space="preserve">Open the menu of Pane options.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CTRL+F1</w:t>
            </w:r>
          </w:p>
        </w:tc>
        <w:tc>
          <w:tcPr>
            <w:tcW w:w="0" w:type="auto"/>
            <w:vAlign w:val="center"/>
            <w:hideMark/>
          </w:tcPr>
          <w:p w:rsidR="00604C10" w:rsidRDefault="00604C10">
            <w:pPr>
              <w:rPr>
                <w:sz w:val="24"/>
                <w:szCs w:val="24"/>
              </w:rPr>
            </w:pPr>
            <w:r>
              <w:t xml:space="preserve">Close and reopen the current Task Pane.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RIGHT ARROW</w:t>
            </w:r>
          </w:p>
        </w:tc>
        <w:tc>
          <w:tcPr>
            <w:tcW w:w="0" w:type="auto"/>
            <w:vAlign w:val="center"/>
            <w:hideMark/>
          </w:tcPr>
          <w:p w:rsidR="00604C10" w:rsidRDefault="00604C10">
            <w:pPr>
              <w:rPr>
                <w:sz w:val="24"/>
                <w:szCs w:val="24"/>
              </w:rPr>
            </w:pPr>
            <w:r>
              <w:t xml:space="preserve">Expand </w:t>
            </w:r>
            <w:proofErr w:type="gramStart"/>
            <w:r>
              <w:t>a +/-</w:t>
            </w:r>
            <w:proofErr w:type="gramEnd"/>
            <w:r>
              <w:t xml:space="preserve"> list.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LEFT ARROW</w:t>
            </w:r>
          </w:p>
        </w:tc>
        <w:tc>
          <w:tcPr>
            <w:tcW w:w="0" w:type="auto"/>
            <w:vAlign w:val="center"/>
            <w:hideMark/>
          </w:tcPr>
          <w:p w:rsidR="00604C10" w:rsidRDefault="00604C10">
            <w:pPr>
              <w:rPr>
                <w:sz w:val="24"/>
                <w:szCs w:val="24"/>
              </w:rPr>
            </w:pPr>
            <w:r>
              <w:t xml:space="preserve">Collapse </w:t>
            </w:r>
            <w:proofErr w:type="gramStart"/>
            <w:r>
              <w:t>a +/-</w:t>
            </w:r>
            <w:proofErr w:type="gramEnd"/>
            <w:r>
              <w:t xml:space="preserve"> list.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2059"/>
        <w:gridCol w:w="6901"/>
        <w:gridCol w:w="409"/>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In the Help window</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w:t>
            </w:r>
          </w:p>
        </w:tc>
        <w:tc>
          <w:tcPr>
            <w:tcW w:w="0" w:type="auto"/>
            <w:vAlign w:val="center"/>
            <w:hideMark/>
          </w:tcPr>
          <w:p w:rsidR="00604C10" w:rsidRDefault="00604C10">
            <w:pPr>
              <w:rPr>
                <w:sz w:val="24"/>
                <w:szCs w:val="24"/>
              </w:rPr>
            </w:pPr>
            <w:r>
              <w:t xml:space="preserve">Select the next hidden text or hyperlink, or Show All or Hide All at the top of a topic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SHFT+TAB</w:t>
            </w:r>
          </w:p>
        </w:tc>
        <w:tc>
          <w:tcPr>
            <w:tcW w:w="0" w:type="auto"/>
            <w:vAlign w:val="center"/>
            <w:hideMark/>
          </w:tcPr>
          <w:p w:rsidR="00604C10" w:rsidRDefault="00604C10">
            <w:pPr>
              <w:rPr>
                <w:sz w:val="24"/>
                <w:szCs w:val="24"/>
              </w:rPr>
            </w:pPr>
            <w:r>
              <w:t xml:space="preserve">Select the previous hidden text or hyperlink, or the Browser View button at the top of a Microsoft Office Web site article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ENTER</w:t>
            </w:r>
          </w:p>
        </w:tc>
        <w:tc>
          <w:tcPr>
            <w:tcW w:w="0" w:type="auto"/>
            <w:vAlign w:val="center"/>
            <w:hideMark/>
          </w:tcPr>
          <w:p w:rsidR="00604C10" w:rsidRDefault="00604C10">
            <w:pPr>
              <w:rPr>
                <w:sz w:val="24"/>
                <w:szCs w:val="24"/>
              </w:rPr>
            </w:pPr>
            <w:r>
              <w:t xml:space="preserve">Perform the action for the selected Show All, Hide All, hidden text, or hyperlink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 LEFT ARROW</w:t>
            </w:r>
          </w:p>
        </w:tc>
        <w:tc>
          <w:tcPr>
            <w:tcW w:w="0" w:type="auto"/>
            <w:vAlign w:val="center"/>
            <w:hideMark/>
          </w:tcPr>
          <w:p w:rsidR="00604C10" w:rsidRDefault="00604C10">
            <w:pPr>
              <w:rPr>
                <w:sz w:val="24"/>
                <w:szCs w:val="24"/>
              </w:rPr>
            </w:pPr>
            <w:r>
              <w:t xml:space="preserve">Move back to the previous Microsoft </w:t>
            </w:r>
            <w:proofErr w:type="spellStart"/>
            <w:r>
              <w:t>Powerpoint</w:t>
            </w:r>
            <w:proofErr w:type="spellEnd"/>
            <w:r>
              <w:t xml:space="preserve"> Help topic.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ALT+RIGHT ARROW</w:t>
            </w:r>
          </w:p>
        </w:tc>
        <w:tc>
          <w:tcPr>
            <w:tcW w:w="0" w:type="auto"/>
            <w:vAlign w:val="center"/>
            <w:hideMark/>
          </w:tcPr>
          <w:p w:rsidR="00604C10" w:rsidRDefault="00604C10">
            <w:pPr>
              <w:rPr>
                <w:sz w:val="24"/>
                <w:szCs w:val="24"/>
              </w:rPr>
            </w:pPr>
            <w:r>
              <w:t xml:space="preserve">Move forward to the next Help topic.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P</w:t>
            </w:r>
          </w:p>
        </w:tc>
        <w:tc>
          <w:tcPr>
            <w:tcW w:w="0" w:type="auto"/>
            <w:vAlign w:val="center"/>
            <w:hideMark/>
          </w:tcPr>
          <w:p w:rsidR="00604C10" w:rsidRDefault="00604C10">
            <w:pPr>
              <w:rPr>
                <w:sz w:val="24"/>
                <w:szCs w:val="24"/>
              </w:rPr>
            </w:pPr>
            <w:r>
              <w:t xml:space="preserve">Print the current Microsoft </w:t>
            </w:r>
            <w:proofErr w:type="spellStart"/>
            <w:r>
              <w:t>Powerpoint</w:t>
            </w:r>
            <w:proofErr w:type="spellEnd"/>
            <w:r>
              <w:t xml:space="preserve"> Help topic.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UP ARROW AND DOWN ARROW</w:t>
            </w:r>
          </w:p>
        </w:tc>
        <w:tc>
          <w:tcPr>
            <w:tcW w:w="0" w:type="auto"/>
            <w:vAlign w:val="center"/>
            <w:hideMark/>
          </w:tcPr>
          <w:p w:rsidR="00604C10" w:rsidRDefault="00604C10">
            <w:pPr>
              <w:rPr>
                <w:sz w:val="24"/>
                <w:szCs w:val="24"/>
              </w:rPr>
            </w:pPr>
            <w:r>
              <w:t xml:space="preserve">Scroll small amounts up and down, respectively, within the currently-displayed Help topic.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PAGE UP AND PAGE DOWN</w:t>
            </w:r>
          </w:p>
        </w:tc>
        <w:tc>
          <w:tcPr>
            <w:tcW w:w="0" w:type="auto"/>
            <w:vAlign w:val="center"/>
            <w:hideMark/>
          </w:tcPr>
          <w:p w:rsidR="00604C10" w:rsidRDefault="00604C10">
            <w:pPr>
              <w:rPr>
                <w:sz w:val="24"/>
                <w:szCs w:val="24"/>
              </w:rPr>
            </w:pPr>
            <w:r>
              <w:t xml:space="preserve">Scroll larger amounts up and down, respectively, within the currently-displayed Help topic.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 U</w:t>
            </w:r>
          </w:p>
        </w:tc>
        <w:tc>
          <w:tcPr>
            <w:tcW w:w="0" w:type="auto"/>
            <w:vAlign w:val="center"/>
            <w:hideMark/>
          </w:tcPr>
          <w:p w:rsidR="00604C10" w:rsidRDefault="00604C10">
            <w:pPr>
              <w:rPr>
                <w:sz w:val="24"/>
                <w:szCs w:val="24"/>
              </w:rPr>
            </w:pPr>
            <w:proofErr w:type="gramStart"/>
            <w:r>
              <w:t xml:space="preserve">Change whether the Microsoft </w:t>
            </w:r>
            <w:proofErr w:type="spellStart"/>
            <w:r>
              <w:t>Powerpoint</w:t>
            </w:r>
            <w:proofErr w:type="spellEnd"/>
            <w:r>
              <w:t xml:space="preserve"> Help window appears connected to (tiled) or separate</w:t>
            </w:r>
            <w:proofErr w:type="gramEnd"/>
            <w:r>
              <w:t xml:space="preserve"> from (</w:t>
            </w:r>
            <w:proofErr w:type="spellStart"/>
            <w:r>
              <w:t>untiled</w:t>
            </w:r>
            <w:proofErr w:type="spellEnd"/>
            <w:r>
              <w:t xml:space="preserve">) the active application.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SHFT+F10</w:t>
            </w:r>
          </w:p>
        </w:tc>
        <w:tc>
          <w:tcPr>
            <w:tcW w:w="0" w:type="auto"/>
            <w:vAlign w:val="center"/>
            <w:hideMark/>
          </w:tcPr>
          <w:p w:rsidR="00604C10" w:rsidRDefault="00604C10">
            <w:pPr>
              <w:rPr>
                <w:sz w:val="24"/>
                <w:szCs w:val="24"/>
              </w:rPr>
            </w:pPr>
            <w:r>
              <w:t xml:space="preserve">Display a menu of commands for the Help window; requires that the Help window have active focus (click an item in the Help window).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510"/>
        <w:gridCol w:w="7599"/>
        <w:gridCol w:w="260"/>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Display and use windows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ALT+TAB</w:t>
            </w:r>
          </w:p>
        </w:tc>
        <w:tc>
          <w:tcPr>
            <w:tcW w:w="0" w:type="auto"/>
            <w:vAlign w:val="center"/>
            <w:hideMark/>
          </w:tcPr>
          <w:p w:rsidR="00604C10" w:rsidRDefault="00604C10">
            <w:pPr>
              <w:rPr>
                <w:sz w:val="24"/>
                <w:szCs w:val="24"/>
              </w:rPr>
            </w:pPr>
            <w:r>
              <w:t xml:space="preserve">Switch to the next window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ALT+SHFT+TAB</w:t>
            </w:r>
          </w:p>
        </w:tc>
        <w:tc>
          <w:tcPr>
            <w:tcW w:w="0" w:type="auto"/>
            <w:vAlign w:val="center"/>
            <w:hideMark/>
          </w:tcPr>
          <w:p w:rsidR="00604C10" w:rsidRDefault="00604C10">
            <w:pPr>
              <w:rPr>
                <w:sz w:val="24"/>
                <w:szCs w:val="24"/>
              </w:rPr>
            </w:pPr>
            <w:r>
              <w:t xml:space="preserve">Switch to the previous window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CTRL+W or CTRL+F4</w:t>
            </w:r>
          </w:p>
        </w:tc>
        <w:tc>
          <w:tcPr>
            <w:tcW w:w="0" w:type="auto"/>
            <w:vAlign w:val="center"/>
            <w:hideMark/>
          </w:tcPr>
          <w:p w:rsidR="00604C10" w:rsidRDefault="00604C10">
            <w:pPr>
              <w:rPr>
                <w:sz w:val="24"/>
                <w:szCs w:val="24"/>
              </w:rPr>
            </w:pPr>
            <w:r>
              <w:t xml:space="preserve">Close the active window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CTRL+F5</w:t>
            </w:r>
          </w:p>
        </w:tc>
        <w:tc>
          <w:tcPr>
            <w:tcW w:w="0" w:type="auto"/>
            <w:vAlign w:val="center"/>
            <w:hideMark/>
          </w:tcPr>
          <w:p w:rsidR="00604C10" w:rsidRDefault="00604C10">
            <w:pPr>
              <w:rPr>
                <w:sz w:val="24"/>
                <w:szCs w:val="24"/>
              </w:rPr>
            </w:pPr>
            <w:r>
              <w:t xml:space="preserve">Restore the size of the active window after you've maximized it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F6</w:t>
            </w:r>
          </w:p>
        </w:tc>
        <w:tc>
          <w:tcPr>
            <w:tcW w:w="0" w:type="auto"/>
            <w:vAlign w:val="center"/>
            <w:hideMark/>
          </w:tcPr>
          <w:p w:rsidR="00604C10" w:rsidRDefault="00604C10">
            <w:pPr>
              <w:rPr>
                <w:sz w:val="24"/>
                <w:szCs w:val="24"/>
              </w:rPr>
            </w:pPr>
            <w:r>
              <w:t xml:space="preserve">Move to a task pane (task pane: A window within an Office application that provides commonly used commands. Its location and small size allow you to use these commands while still working on your files.) </w:t>
            </w:r>
            <w:proofErr w:type="gramStart"/>
            <w:r>
              <w:t>from</w:t>
            </w:r>
            <w:proofErr w:type="gramEnd"/>
            <w:r>
              <w:t xml:space="preserve"> another pane in the program window (clockwise direction). You may need to press F6 more than once. Note If pressing F6 doesn't display the task pane you want, try pressing ALT to place focus on the menu bar, and then pressing CTRL+TAB to move to the task pane.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SHFT+F6</w:t>
            </w:r>
          </w:p>
        </w:tc>
        <w:tc>
          <w:tcPr>
            <w:tcW w:w="0" w:type="auto"/>
            <w:vAlign w:val="center"/>
            <w:hideMark/>
          </w:tcPr>
          <w:p w:rsidR="00604C10" w:rsidRDefault="00604C10">
            <w:pPr>
              <w:rPr>
                <w:sz w:val="24"/>
                <w:szCs w:val="24"/>
              </w:rPr>
            </w:pPr>
            <w:r>
              <w:t xml:space="preserve">Move to a pane from another pane in the program window (counterclockwise direction)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CTRL+F6</w:t>
            </w:r>
          </w:p>
        </w:tc>
        <w:tc>
          <w:tcPr>
            <w:tcW w:w="0" w:type="auto"/>
            <w:vAlign w:val="center"/>
            <w:hideMark/>
          </w:tcPr>
          <w:p w:rsidR="00604C10" w:rsidRDefault="00604C10">
            <w:pPr>
              <w:rPr>
                <w:sz w:val="24"/>
                <w:szCs w:val="24"/>
              </w:rPr>
            </w:pPr>
            <w:r>
              <w:t xml:space="preserve">When more than one window is open, switch to the next window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CTRL+SHFT+F6</w:t>
            </w:r>
          </w:p>
        </w:tc>
        <w:tc>
          <w:tcPr>
            <w:tcW w:w="0" w:type="auto"/>
            <w:vAlign w:val="center"/>
            <w:hideMark/>
          </w:tcPr>
          <w:p w:rsidR="00604C10" w:rsidRDefault="00604C10">
            <w:pPr>
              <w:rPr>
                <w:sz w:val="24"/>
                <w:szCs w:val="24"/>
              </w:rPr>
            </w:pPr>
            <w:r>
              <w:t xml:space="preserve">Switch to the previous window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CTRL+F7</w:t>
            </w:r>
          </w:p>
        </w:tc>
        <w:tc>
          <w:tcPr>
            <w:tcW w:w="0" w:type="auto"/>
            <w:vAlign w:val="center"/>
            <w:hideMark/>
          </w:tcPr>
          <w:p w:rsidR="00604C10" w:rsidRDefault="00604C10">
            <w:pPr>
              <w:rPr>
                <w:sz w:val="24"/>
                <w:szCs w:val="24"/>
              </w:rPr>
            </w:pPr>
            <w:r>
              <w:t xml:space="preserve">When a document window is not maximized, performs the Move command (on the Control menu for the window). Use the arrow keys to move the window, and, when finished, press ESC.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CTRL+F8</w:t>
            </w:r>
          </w:p>
        </w:tc>
        <w:tc>
          <w:tcPr>
            <w:tcW w:w="0" w:type="auto"/>
            <w:vAlign w:val="center"/>
            <w:hideMark/>
          </w:tcPr>
          <w:p w:rsidR="00604C10" w:rsidRDefault="00604C10">
            <w:pPr>
              <w:rPr>
                <w:sz w:val="24"/>
                <w:szCs w:val="24"/>
              </w:rPr>
            </w:pPr>
            <w:r>
              <w:t xml:space="preserve">When a document window is not maximized, performs the Size command (on the Control menu for the window). Use the arrow keys to resize the window, and, when finished, press ESC.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CTRL+F9</w:t>
            </w:r>
          </w:p>
        </w:tc>
        <w:tc>
          <w:tcPr>
            <w:tcW w:w="0" w:type="auto"/>
            <w:vAlign w:val="center"/>
            <w:hideMark/>
          </w:tcPr>
          <w:p w:rsidR="00604C10" w:rsidRDefault="00604C10">
            <w:pPr>
              <w:rPr>
                <w:sz w:val="24"/>
                <w:szCs w:val="24"/>
              </w:rPr>
            </w:pPr>
            <w:r>
              <w:t xml:space="preserve">Minimize a window to an icon (works only for some Microsoft Office programs)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CTRL+F10</w:t>
            </w:r>
          </w:p>
        </w:tc>
        <w:tc>
          <w:tcPr>
            <w:tcW w:w="0" w:type="auto"/>
            <w:vAlign w:val="center"/>
            <w:hideMark/>
          </w:tcPr>
          <w:p w:rsidR="00604C10" w:rsidRDefault="00604C10">
            <w:pPr>
              <w:rPr>
                <w:sz w:val="24"/>
                <w:szCs w:val="24"/>
              </w:rPr>
            </w:pPr>
            <w:r>
              <w:t xml:space="preserve">Maximize or restore a selected window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PRINT SCREEN</w:t>
            </w:r>
          </w:p>
        </w:tc>
        <w:tc>
          <w:tcPr>
            <w:tcW w:w="0" w:type="auto"/>
            <w:vAlign w:val="center"/>
            <w:hideMark/>
          </w:tcPr>
          <w:p w:rsidR="00604C10" w:rsidRDefault="00604C10">
            <w:pPr>
              <w:rPr>
                <w:sz w:val="24"/>
                <w:szCs w:val="24"/>
              </w:rPr>
            </w:pPr>
            <w:r>
              <w:t xml:space="preserve">Copy a picture of the screen to the Clipboard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ALT+PRINT SCREEN</w:t>
            </w:r>
          </w:p>
        </w:tc>
        <w:tc>
          <w:tcPr>
            <w:tcW w:w="0" w:type="auto"/>
            <w:vAlign w:val="center"/>
            <w:hideMark/>
          </w:tcPr>
          <w:p w:rsidR="00604C10" w:rsidRDefault="00604C10">
            <w:pPr>
              <w:rPr>
                <w:sz w:val="24"/>
                <w:szCs w:val="24"/>
              </w:rPr>
            </w:pPr>
            <w:r>
              <w:t xml:space="preserve">Copy a picture of the selected window to the Clipboard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424"/>
        <w:gridCol w:w="7526"/>
        <w:gridCol w:w="419"/>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Access and use smart tags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ALT+SHFT+F10</w:t>
            </w:r>
          </w:p>
        </w:tc>
        <w:tc>
          <w:tcPr>
            <w:tcW w:w="0" w:type="auto"/>
            <w:vAlign w:val="center"/>
            <w:hideMark/>
          </w:tcPr>
          <w:p w:rsidR="00604C10" w:rsidRDefault="00604C10">
            <w:pPr>
              <w:rPr>
                <w:sz w:val="24"/>
                <w:szCs w:val="24"/>
              </w:rPr>
            </w:pPr>
            <w:r>
              <w:t xml:space="preserve">Display the menu or message for a smart tag. If more than one smart tag is present, switch to the next smart tag and display its menu or message.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DOWN ARROW</w:t>
            </w:r>
          </w:p>
        </w:tc>
        <w:tc>
          <w:tcPr>
            <w:tcW w:w="0" w:type="auto"/>
            <w:vAlign w:val="center"/>
            <w:hideMark/>
          </w:tcPr>
          <w:p w:rsidR="00604C10" w:rsidRDefault="00604C10">
            <w:pPr>
              <w:rPr>
                <w:sz w:val="24"/>
                <w:szCs w:val="24"/>
              </w:rPr>
            </w:pPr>
            <w:r>
              <w:t xml:space="preserve">Select the next item in a smart tag menu.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UP ARROW</w:t>
            </w:r>
          </w:p>
        </w:tc>
        <w:tc>
          <w:tcPr>
            <w:tcW w:w="0" w:type="auto"/>
            <w:vAlign w:val="center"/>
            <w:hideMark/>
          </w:tcPr>
          <w:p w:rsidR="00604C10" w:rsidRDefault="00604C10">
            <w:pPr>
              <w:rPr>
                <w:sz w:val="24"/>
                <w:szCs w:val="24"/>
              </w:rPr>
            </w:pPr>
            <w:r>
              <w:t xml:space="preserve">Select the previous item in a smart tag menu.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ENTER</w:t>
            </w:r>
          </w:p>
        </w:tc>
        <w:tc>
          <w:tcPr>
            <w:tcW w:w="0" w:type="auto"/>
            <w:vAlign w:val="center"/>
            <w:hideMark/>
          </w:tcPr>
          <w:p w:rsidR="00604C10" w:rsidRDefault="00604C10">
            <w:pPr>
              <w:rPr>
                <w:sz w:val="24"/>
                <w:szCs w:val="24"/>
              </w:rPr>
            </w:pPr>
            <w:r>
              <w:t xml:space="preserve">Perform the action for the selected item in a smart tag menu.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ESC</w:t>
            </w:r>
          </w:p>
        </w:tc>
        <w:tc>
          <w:tcPr>
            <w:tcW w:w="0" w:type="auto"/>
            <w:vAlign w:val="center"/>
            <w:hideMark/>
          </w:tcPr>
          <w:p w:rsidR="00604C10" w:rsidRDefault="00604C10">
            <w:pPr>
              <w:rPr>
                <w:sz w:val="24"/>
                <w:szCs w:val="24"/>
              </w:rPr>
            </w:pPr>
            <w:r>
              <w:t xml:space="preserve">Close the smart tag menu or message.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558"/>
        <w:gridCol w:w="7545"/>
        <w:gridCol w:w="266"/>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Access and use task panes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F6</w:t>
            </w:r>
          </w:p>
        </w:tc>
        <w:tc>
          <w:tcPr>
            <w:tcW w:w="0" w:type="auto"/>
            <w:vAlign w:val="center"/>
            <w:hideMark/>
          </w:tcPr>
          <w:p w:rsidR="00604C10" w:rsidRDefault="00604C10">
            <w:pPr>
              <w:rPr>
                <w:sz w:val="24"/>
                <w:szCs w:val="24"/>
              </w:rPr>
            </w:pPr>
            <w:r>
              <w:t xml:space="preserve">Move to a Microsoft </w:t>
            </w:r>
            <w:proofErr w:type="spellStart"/>
            <w:r>
              <w:t>Powerpoint</w:t>
            </w:r>
            <w:proofErr w:type="spellEnd"/>
            <w:r>
              <w:t xml:space="preserve"> task pane (task pane: A window within an Office application that provides commonly used commands. Its location and small size allow you to use these commands while still working on your files.) </w:t>
            </w:r>
            <w:proofErr w:type="gramStart"/>
            <w:r>
              <w:t>from</w:t>
            </w:r>
            <w:proofErr w:type="gramEnd"/>
            <w:r>
              <w:t xml:space="preserve"> another pane in the program window. (You may need to press F6 more than once.) Note If pressing F6 doesn't display the task pane you want, try pressing ALT to place focus on the menu bar, and then pressing CTRL TAB to move to the task pane.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CTRL+TAB</w:t>
            </w:r>
          </w:p>
        </w:tc>
        <w:tc>
          <w:tcPr>
            <w:tcW w:w="0" w:type="auto"/>
            <w:vAlign w:val="center"/>
            <w:hideMark/>
          </w:tcPr>
          <w:p w:rsidR="00604C10" w:rsidRDefault="00604C10">
            <w:pPr>
              <w:rPr>
                <w:sz w:val="24"/>
                <w:szCs w:val="24"/>
              </w:rPr>
            </w:pPr>
            <w:r>
              <w:t xml:space="preserve">When a menu or toolbar (toolbar: A bar with buttons and options that you use to carry out commands. To display a toolbar, press ALT and then SHFT+F10.) </w:t>
            </w:r>
            <w:proofErr w:type="gramStart"/>
            <w:r>
              <w:t>is</w:t>
            </w:r>
            <w:proofErr w:type="gramEnd"/>
            <w:r>
              <w:t xml:space="preserve"> active, move to a task pane. (You may need to press CTRL+TAB more than once.)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 or SHFT+TAB</w:t>
            </w:r>
          </w:p>
        </w:tc>
        <w:tc>
          <w:tcPr>
            <w:tcW w:w="0" w:type="auto"/>
            <w:vAlign w:val="center"/>
            <w:hideMark/>
          </w:tcPr>
          <w:p w:rsidR="00604C10" w:rsidRDefault="00604C10">
            <w:pPr>
              <w:rPr>
                <w:sz w:val="24"/>
                <w:szCs w:val="24"/>
              </w:rPr>
            </w:pPr>
            <w:r>
              <w:t xml:space="preserve">When a task pane is active, select the next or previous option in the task pane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CTRL+DOWN ARROW</w:t>
            </w:r>
          </w:p>
        </w:tc>
        <w:tc>
          <w:tcPr>
            <w:tcW w:w="0" w:type="auto"/>
            <w:vAlign w:val="center"/>
            <w:hideMark/>
          </w:tcPr>
          <w:p w:rsidR="00604C10" w:rsidRDefault="00604C10">
            <w:pPr>
              <w:rPr>
                <w:sz w:val="24"/>
                <w:szCs w:val="24"/>
              </w:rPr>
            </w:pPr>
            <w:r>
              <w:t xml:space="preserve">Display the full set of commands on the task pane menu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DOWN ARROW or UP ARROW</w:t>
            </w:r>
          </w:p>
        </w:tc>
        <w:tc>
          <w:tcPr>
            <w:tcW w:w="0" w:type="auto"/>
            <w:vAlign w:val="center"/>
            <w:hideMark/>
          </w:tcPr>
          <w:p w:rsidR="00604C10" w:rsidRDefault="00604C10">
            <w:pPr>
              <w:rPr>
                <w:sz w:val="24"/>
                <w:szCs w:val="24"/>
              </w:rPr>
            </w:pPr>
            <w:r>
              <w:t xml:space="preserve">Move among choices in a selected Microsoft </w:t>
            </w:r>
            <w:proofErr w:type="spellStart"/>
            <w:r>
              <w:t>Powerpoint</w:t>
            </w:r>
            <w:proofErr w:type="spellEnd"/>
            <w:r>
              <w:t xml:space="preserve"> submenu; move among certain options in a group of options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SPACEBAR or ENTER</w:t>
            </w:r>
          </w:p>
        </w:tc>
        <w:tc>
          <w:tcPr>
            <w:tcW w:w="0" w:type="auto"/>
            <w:vAlign w:val="center"/>
            <w:hideMark/>
          </w:tcPr>
          <w:p w:rsidR="00604C10" w:rsidRDefault="00604C10">
            <w:pPr>
              <w:rPr>
                <w:sz w:val="24"/>
                <w:szCs w:val="24"/>
              </w:rPr>
            </w:pPr>
            <w:r>
              <w:t xml:space="preserve">Open the selected menu, or perform the action assigned to the selected button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SHFT+F10</w:t>
            </w:r>
          </w:p>
        </w:tc>
        <w:tc>
          <w:tcPr>
            <w:tcW w:w="0" w:type="auto"/>
            <w:vAlign w:val="center"/>
            <w:hideMark/>
          </w:tcPr>
          <w:p w:rsidR="00604C10" w:rsidRDefault="00604C10">
            <w:pPr>
              <w:rPr>
                <w:sz w:val="24"/>
                <w:szCs w:val="24"/>
              </w:rPr>
            </w:pPr>
            <w:r>
              <w:t xml:space="preserve">Open a shortcut menu (shortcut menu: A menu that shows a list of commands relevant to a particular item. To display a shortcut menu, right-click an item or press SHFT+F10.); open a drop-down menu for the selected gallery item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HOME or END</w:t>
            </w:r>
          </w:p>
        </w:tc>
        <w:tc>
          <w:tcPr>
            <w:tcW w:w="0" w:type="auto"/>
            <w:vAlign w:val="center"/>
            <w:hideMark/>
          </w:tcPr>
          <w:p w:rsidR="00604C10" w:rsidRDefault="00604C10">
            <w:pPr>
              <w:rPr>
                <w:sz w:val="24"/>
                <w:szCs w:val="24"/>
              </w:rPr>
            </w:pPr>
            <w:r>
              <w:t xml:space="preserve">When a menu or submenu is visible, select the first or last command on the menu or submenu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PAGE UP or PAGE DOWN</w:t>
            </w:r>
          </w:p>
        </w:tc>
        <w:tc>
          <w:tcPr>
            <w:tcW w:w="0" w:type="auto"/>
            <w:vAlign w:val="center"/>
            <w:hideMark/>
          </w:tcPr>
          <w:p w:rsidR="00604C10" w:rsidRDefault="00604C10">
            <w:pPr>
              <w:rPr>
                <w:sz w:val="24"/>
                <w:szCs w:val="24"/>
              </w:rPr>
            </w:pPr>
            <w:r>
              <w:t xml:space="preserve">Scroll up or down in the selected gallery list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CTRL+HOME or CTRL+END</w:t>
            </w:r>
          </w:p>
        </w:tc>
        <w:tc>
          <w:tcPr>
            <w:tcW w:w="0" w:type="auto"/>
            <w:vAlign w:val="center"/>
            <w:hideMark/>
          </w:tcPr>
          <w:p w:rsidR="00604C10" w:rsidRDefault="00604C10">
            <w:pPr>
              <w:rPr>
                <w:sz w:val="24"/>
                <w:szCs w:val="24"/>
              </w:rPr>
            </w:pPr>
            <w:r>
              <w:t xml:space="preserve">Move to the top or bottom of the selected gallery list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2894"/>
        <w:gridCol w:w="5992"/>
        <w:gridCol w:w="483"/>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Use dialog boxes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w:t>
            </w:r>
          </w:p>
        </w:tc>
        <w:tc>
          <w:tcPr>
            <w:tcW w:w="0" w:type="auto"/>
            <w:vAlign w:val="center"/>
            <w:hideMark/>
          </w:tcPr>
          <w:p w:rsidR="00604C10" w:rsidRDefault="00604C10">
            <w:pPr>
              <w:rPr>
                <w:sz w:val="24"/>
                <w:szCs w:val="24"/>
              </w:rPr>
            </w:pPr>
            <w:r>
              <w:t xml:space="preserve">Move to the next option or option group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SHFT+TAB</w:t>
            </w:r>
          </w:p>
        </w:tc>
        <w:tc>
          <w:tcPr>
            <w:tcW w:w="0" w:type="auto"/>
            <w:vAlign w:val="center"/>
            <w:hideMark/>
          </w:tcPr>
          <w:p w:rsidR="00604C10" w:rsidRDefault="00604C10">
            <w:pPr>
              <w:rPr>
                <w:sz w:val="24"/>
                <w:szCs w:val="24"/>
              </w:rPr>
            </w:pPr>
            <w:r>
              <w:t xml:space="preserve">Move to the previous option or option group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CTRL+TAB</w:t>
            </w:r>
          </w:p>
        </w:tc>
        <w:tc>
          <w:tcPr>
            <w:tcW w:w="0" w:type="auto"/>
            <w:vAlign w:val="center"/>
            <w:hideMark/>
          </w:tcPr>
          <w:p w:rsidR="00604C10" w:rsidRDefault="00604C10">
            <w:pPr>
              <w:rPr>
                <w:sz w:val="24"/>
                <w:szCs w:val="24"/>
              </w:rPr>
            </w:pPr>
            <w:r>
              <w:t xml:space="preserve">Switch to the next tab in a dialog box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 SHFT TAB</w:t>
            </w:r>
          </w:p>
        </w:tc>
        <w:tc>
          <w:tcPr>
            <w:tcW w:w="0" w:type="auto"/>
            <w:vAlign w:val="center"/>
            <w:hideMark/>
          </w:tcPr>
          <w:p w:rsidR="00604C10" w:rsidRDefault="00604C10">
            <w:pPr>
              <w:rPr>
                <w:sz w:val="24"/>
                <w:szCs w:val="24"/>
              </w:rPr>
            </w:pPr>
            <w:r>
              <w:t xml:space="preserve">Switch to the previous tab in a dialog box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Arrow keys</w:t>
            </w:r>
          </w:p>
        </w:tc>
        <w:tc>
          <w:tcPr>
            <w:tcW w:w="0" w:type="auto"/>
            <w:vAlign w:val="center"/>
            <w:hideMark/>
          </w:tcPr>
          <w:p w:rsidR="00604C10" w:rsidRDefault="00604C10">
            <w:pPr>
              <w:rPr>
                <w:sz w:val="24"/>
                <w:szCs w:val="24"/>
              </w:rPr>
            </w:pPr>
            <w:r>
              <w:t xml:space="preserve">Move between options in an open drop-down list, or between options in a group of options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SPACEBAR</w:t>
            </w:r>
          </w:p>
        </w:tc>
        <w:tc>
          <w:tcPr>
            <w:tcW w:w="0" w:type="auto"/>
            <w:vAlign w:val="center"/>
            <w:hideMark/>
          </w:tcPr>
          <w:p w:rsidR="00604C10" w:rsidRDefault="00604C10">
            <w:pPr>
              <w:rPr>
                <w:sz w:val="24"/>
                <w:szCs w:val="24"/>
              </w:rPr>
            </w:pPr>
            <w:r>
              <w:t xml:space="preserve">Perform the action assigned to the selected button; check or clear the selected check box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 xml:space="preserve">First letter of an </w:t>
            </w:r>
            <w:proofErr w:type="spellStart"/>
            <w:r>
              <w:t>optn</w:t>
            </w:r>
            <w:proofErr w:type="spellEnd"/>
            <w:r>
              <w:t xml:space="preserve"> in a drop-down list</w:t>
            </w:r>
          </w:p>
        </w:tc>
        <w:tc>
          <w:tcPr>
            <w:tcW w:w="0" w:type="auto"/>
            <w:vAlign w:val="center"/>
            <w:hideMark/>
          </w:tcPr>
          <w:p w:rsidR="00604C10" w:rsidRDefault="00604C10">
            <w:pPr>
              <w:rPr>
                <w:sz w:val="24"/>
                <w:szCs w:val="24"/>
              </w:rPr>
            </w:pPr>
            <w:r>
              <w:t xml:space="preserve">Open the list if it is closed and move to that option in the list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 xml:space="preserve">ALT the letter underlined in an </w:t>
            </w:r>
            <w:proofErr w:type="spellStart"/>
            <w:r>
              <w:t>optn</w:t>
            </w:r>
            <w:proofErr w:type="spellEnd"/>
          </w:p>
        </w:tc>
        <w:tc>
          <w:tcPr>
            <w:tcW w:w="0" w:type="auto"/>
            <w:vAlign w:val="center"/>
            <w:hideMark/>
          </w:tcPr>
          <w:p w:rsidR="00604C10" w:rsidRDefault="00604C10">
            <w:pPr>
              <w:rPr>
                <w:sz w:val="24"/>
                <w:szCs w:val="24"/>
              </w:rPr>
            </w:pPr>
            <w:r>
              <w:t xml:space="preserve">Select an option; select or clear a check box in Microsoft </w:t>
            </w:r>
            <w:proofErr w:type="spellStart"/>
            <w:r>
              <w:t>Powerpoint</w:t>
            </w:r>
            <w:proofErr w:type="spellEnd"/>
            <w:r>
              <w:t xml:space="preserv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ALT+DOWN ARROW</w:t>
            </w:r>
          </w:p>
        </w:tc>
        <w:tc>
          <w:tcPr>
            <w:tcW w:w="0" w:type="auto"/>
            <w:vAlign w:val="center"/>
            <w:hideMark/>
          </w:tcPr>
          <w:p w:rsidR="00604C10" w:rsidRDefault="00604C10">
            <w:pPr>
              <w:rPr>
                <w:sz w:val="24"/>
                <w:szCs w:val="24"/>
              </w:rPr>
            </w:pPr>
            <w:r>
              <w:t xml:space="preserve">Open a selected drop-down list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ESC</w:t>
            </w:r>
          </w:p>
        </w:tc>
        <w:tc>
          <w:tcPr>
            <w:tcW w:w="0" w:type="auto"/>
            <w:vAlign w:val="center"/>
            <w:hideMark/>
          </w:tcPr>
          <w:p w:rsidR="00604C10" w:rsidRDefault="00604C10">
            <w:pPr>
              <w:rPr>
                <w:sz w:val="24"/>
                <w:szCs w:val="24"/>
              </w:rPr>
            </w:pPr>
            <w:r>
              <w:t xml:space="preserve">Close a selected drop-down list; cancel a command and close a dialog box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ENTER</w:t>
            </w:r>
          </w:p>
        </w:tc>
        <w:tc>
          <w:tcPr>
            <w:tcW w:w="0" w:type="auto"/>
            <w:vAlign w:val="center"/>
            <w:hideMark/>
          </w:tcPr>
          <w:p w:rsidR="00604C10" w:rsidRDefault="00604C10">
            <w:pPr>
              <w:rPr>
                <w:sz w:val="24"/>
                <w:szCs w:val="24"/>
              </w:rPr>
            </w:pPr>
            <w:r>
              <w:t xml:space="preserve">Perform the action assigned to a default button in a dialog box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2656"/>
        <w:gridCol w:w="6164"/>
        <w:gridCol w:w="549"/>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Use edit boxes within dialog boxes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HOME</w:t>
            </w:r>
          </w:p>
        </w:tc>
        <w:tc>
          <w:tcPr>
            <w:tcW w:w="0" w:type="auto"/>
            <w:vAlign w:val="center"/>
            <w:hideMark/>
          </w:tcPr>
          <w:p w:rsidR="00604C10" w:rsidRDefault="00604C10">
            <w:pPr>
              <w:rPr>
                <w:sz w:val="24"/>
                <w:szCs w:val="24"/>
              </w:rPr>
            </w:pPr>
            <w:r>
              <w:t xml:space="preserve">Move to the beginning of the entry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END</w:t>
            </w:r>
          </w:p>
        </w:tc>
        <w:tc>
          <w:tcPr>
            <w:tcW w:w="0" w:type="auto"/>
            <w:vAlign w:val="center"/>
            <w:hideMark/>
          </w:tcPr>
          <w:p w:rsidR="00604C10" w:rsidRDefault="00604C10">
            <w:pPr>
              <w:rPr>
                <w:sz w:val="24"/>
                <w:szCs w:val="24"/>
              </w:rPr>
            </w:pPr>
            <w:r>
              <w:t xml:space="preserve">Move to the end of the entry in a Microsoft </w:t>
            </w:r>
            <w:proofErr w:type="spellStart"/>
            <w:r>
              <w:t>Powerpoint</w:t>
            </w:r>
            <w:proofErr w:type="spellEnd"/>
            <w:r>
              <w:t xml:space="preserve"> dialog box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LEFT ARROW or RIGHT ARROW</w:t>
            </w:r>
          </w:p>
        </w:tc>
        <w:tc>
          <w:tcPr>
            <w:tcW w:w="0" w:type="auto"/>
            <w:vAlign w:val="center"/>
            <w:hideMark/>
          </w:tcPr>
          <w:p w:rsidR="00604C10" w:rsidRDefault="00604C10">
            <w:pPr>
              <w:rPr>
                <w:sz w:val="24"/>
                <w:szCs w:val="24"/>
              </w:rPr>
            </w:pPr>
            <w:r>
              <w:t xml:space="preserve">Move one character to the left or right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CTRL+LEFT ARROW</w:t>
            </w:r>
          </w:p>
        </w:tc>
        <w:tc>
          <w:tcPr>
            <w:tcW w:w="0" w:type="auto"/>
            <w:vAlign w:val="center"/>
            <w:hideMark/>
          </w:tcPr>
          <w:p w:rsidR="00604C10" w:rsidRDefault="00604C10">
            <w:pPr>
              <w:rPr>
                <w:sz w:val="24"/>
                <w:szCs w:val="24"/>
              </w:rPr>
            </w:pPr>
            <w:r>
              <w:t xml:space="preserve">Move one word to the left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CTRL+RIGHT ARROW</w:t>
            </w:r>
          </w:p>
        </w:tc>
        <w:tc>
          <w:tcPr>
            <w:tcW w:w="0" w:type="auto"/>
            <w:vAlign w:val="center"/>
            <w:hideMark/>
          </w:tcPr>
          <w:p w:rsidR="00604C10" w:rsidRDefault="00604C10">
            <w:pPr>
              <w:rPr>
                <w:sz w:val="24"/>
                <w:szCs w:val="24"/>
              </w:rPr>
            </w:pPr>
            <w:r>
              <w:t xml:space="preserve">Move one word to the right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 LEFT ARROW</w:t>
            </w:r>
          </w:p>
        </w:tc>
        <w:tc>
          <w:tcPr>
            <w:tcW w:w="0" w:type="auto"/>
            <w:vAlign w:val="center"/>
            <w:hideMark/>
          </w:tcPr>
          <w:p w:rsidR="00604C10" w:rsidRDefault="00604C10">
            <w:pPr>
              <w:rPr>
                <w:sz w:val="24"/>
                <w:szCs w:val="24"/>
              </w:rPr>
            </w:pPr>
            <w:r>
              <w:t xml:space="preserve">Select or unselect one character to the left in a Microsoft </w:t>
            </w:r>
            <w:proofErr w:type="spellStart"/>
            <w:r>
              <w:t>Powerpoint</w:t>
            </w:r>
            <w:proofErr w:type="spellEnd"/>
            <w:r>
              <w:t xml:space="preserve"> dialog box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SHFT+RIGHT ARROW</w:t>
            </w:r>
          </w:p>
        </w:tc>
        <w:tc>
          <w:tcPr>
            <w:tcW w:w="0" w:type="auto"/>
            <w:vAlign w:val="center"/>
            <w:hideMark/>
          </w:tcPr>
          <w:p w:rsidR="00604C10" w:rsidRDefault="00604C10">
            <w:pPr>
              <w:rPr>
                <w:sz w:val="24"/>
                <w:szCs w:val="24"/>
              </w:rPr>
            </w:pPr>
            <w:r>
              <w:t xml:space="preserve">Select or unselect one character to the right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CTRL+SHFT+LEFT ARROW</w:t>
            </w:r>
          </w:p>
        </w:tc>
        <w:tc>
          <w:tcPr>
            <w:tcW w:w="0" w:type="auto"/>
            <w:vAlign w:val="center"/>
            <w:hideMark/>
          </w:tcPr>
          <w:p w:rsidR="00604C10" w:rsidRDefault="00604C10">
            <w:pPr>
              <w:rPr>
                <w:sz w:val="24"/>
                <w:szCs w:val="24"/>
              </w:rPr>
            </w:pPr>
            <w:r>
              <w:t xml:space="preserve">Select or unselect one word to the left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CTRL+SHFT+RIGHT ARROW</w:t>
            </w:r>
          </w:p>
        </w:tc>
        <w:tc>
          <w:tcPr>
            <w:tcW w:w="0" w:type="auto"/>
            <w:vAlign w:val="center"/>
            <w:hideMark/>
          </w:tcPr>
          <w:p w:rsidR="00604C10" w:rsidRDefault="00604C10">
            <w:pPr>
              <w:rPr>
                <w:sz w:val="24"/>
                <w:szCs w:val="24"/>
              </w:rPr>
            </w:pPr>
            <w:r>
              <w:t xml:space="preserve">Select or unselect one word to the right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SHFT+HOME</w:t>
            </w:r>
          </w:p>
        </w:tc>
        <w:tc>
          <w:tcPr>
            <w:tcW w:w="0" w:type="auto"/>
            <w:vAlign w:val="center"/>
            <w:hideMark/>
          </w:tcPr>
          <w:p w:rsidR="00604C10" w:rsidRDefault="00604C10">
            <w:pPr>
              <w:rPr>
                <w:sz w:val="24"/>
                <w:szCs w:val="24"/>
              </w:rPr>
            </w:pPr>
            <w:r>
              <w:t xml:space="preserve">Select from the insertion point to the beginning of the entry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SHFT+END</w:t>
            </w:r>
          </w:p>
        </w:tc>
        <w:tc>
          <w:tcPr>
            <w:tcW w:w="0" w:type="auto"/>
            <w:vAlign w:val="center"/>
            <w:hideMark/>
          </w:tcPr>
          <w:p w:rsidR="00604C10" w:rsidRDefault="00604C10">
            <w:pPr>
              <w:rPr>
                <w:sz w:val="24"/>
                <w:szCs w:val="24"/>
              </w:rPr>
            </w:pPr>
            <w:r>
              <w:t xml:space="preserve">Select from the insertion point to the end of the entry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604C10" w:rsidRDefault="00604C10" w:rsidP="00604C10">
      <w:pPr>
        <w:rPr>
          <w:vanish/>
        </w:rPr>
      </w:pPr>
    </w:p>
    <w:tbl>
      <w:tblPr>
        <w:tblW w:w="0" w:type="auto"/>
        <w:tblCellSpacing w:w="15" w:type="dxa"/>
        <w:tblCellMar>
          <w:top w:w="15" w:type="dxa"/>
          <w:left w:w="15" w:type="dxa"/>
          <w:bottom w:w="15" w:type="dxa"/>
          <w:right w:w="15" w:type="dxa"/>
        </w:tblCellMar>
        <w:tblLook w:val="04A0"/>
      </w:tblPr>
      <w:tblGrid>
        <w:gridCol w:w="1088"/>
        <w:gridCol w:w="7988"/>
        <w:gridCol w:w="293"/>
        <w:gridCol w:w="81"/>
      </w:tblGrid>
      <w:tr w:rsidR="00604C10" w:rsidTr="00604C10">
        <w:trPr>
          <w:tblCellSpacing w:w="15" w:type="dxa"/>
        </w:trPr>
        <w:tc>
          <w:tcPr>
            <w:tcW w:w="0" w:type="auto"/>
            <w:gridSpan w:val="4"/>
            <w:vAlign w:val="center"/>
            <w:hideMark/>
          </w:tcPr>
          <w:p w:rsidR="00604C10" w:rsidRDefault="00604C10">
            <w:pPr>
              <w:rPr>
                <w:sz w:val="24"/>
                <w:szCs w:val="24"/>
              </w:rPr>
            </w:pPr>
            <w:r>
              <w:t> </w:t>
            </w:r>
          </w:p>
        </w:tc>
      </w:tr>
      <w:tr w:rsidR="00604C10" w:rsidTr="00604C10">
        <w:trPr>
          <w:tblCellSpacing w:w="15" w:type="dxa"/>
        </w:trPr>
        <w:tc>
          <w:tcPr>
            <w:tcW w:w="0" w:type="auto"/>
            <w:gridSpan w:val="3"/>
            <w:vAlign w:val="center"/>
            <w:hideMark/>
          </w:tcPr>
          <w:p w:rsidR="00604C10" w:rsidRDefault="00604C10" w:rsidP="00604C10">
            <w:r>
              <w:t>Use the Open and Save As dialog boxes</w:t>
            </w:r>
          </w:p>
          <w:p w:rsidR="00604C10" w:rsidRDefault="00604C10" w:rsidP="00604C10">
            <w:pPr>
              <w:pStyle w:val="Heading2"/>
            </w:pPr>
            <w:r>
              <w:t xml:space="preserve">Microsoft </w:t>
            </w:r>
            <w:proofErr w:type="spellStart"/>
            <w:proofErr w:type="gramStart"/>
            <w:r>
              <w:t>Powerpoint</w:t>
            </w:r>
            <w:proofErr w:type="spellEnd"/>
            <w:proofErr w:type="gramEnd"/>
            <w:r>
              <w:t xml:space="preserve"> 2003</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ALT+1</w:t>
            </w:r>
          </w:p>
        </w:tc>
        <w:tc>
          <w:tcPr>
            <w:tcW w:w="0" w:type="auto"/>
            <w:vAlign w:val="center"/>
            <w:hideMark/>
          </w:tcPr>
          <w:p w:rsidR="00604C10" w:rsidRDefault="00604C10">
            <w:pPr>
              <w:rPr>
                <w:sz w:val="24"/>
                <w:szCs w:val="24"/>
              </w:rPr>
            </w:pPr>
            <w:r>
              <w:t xml:space="preserve">Go to the previous folder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ALT+2</w:t>
            </w:r>
          </w:p>
        </w:tc>
        <w:tc>
          <w:tcPr>
            <w:tcW w:w="0" w:type="auto"/>
            <w:vAlign w:val="center"/>
            <w:hideMark/>
          </w:tcPr>
          <w:p w:rsidR="00604C10" w:rsidRDefault="00604C10">
            <w:pPr>
              <w:rPr>
                <w:sz w:val="24"/>
                <w:szCs w:val="24"/>
              </w:rPr>
            </w:pPr>
            <w:r>
              <w:t xml:space="preserve">Up One Level button: open the folder up one level above the open folder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ALT+3</w:t>
            </w:r>
          </w:p>
        </w:tc>
        <w:tc>
          <w:tcPr>
            <w:tcW w:w="0" w:type="auto"/>
            <w:vAlign w:val="center"/>
            <w:hideMark/>
          </w:tcPr>
          <w:p w:rsidR="00604C10" w:rsidRDefault="00604C10">
            <w:pPr>
              <w:rPr>
                <w:sz w:val="24"/>
                <w:szCs w:val="24"/>
              </w:rPr>
            </w:pPr>
            <w:r>
              <w:t xml:space="preserve">Search the Web button: close the dialog box and open your Web search page (search page: A page from which you can find and go to other Internet sites or to documents on an intranet. Many search pages provide various ways to search, such as by topic, by keyword, or by matches to user queries.)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ALT+4</w:t>
            </w:r>
          </w:p>
        </w:tc>
        <w:tc>
          <w:tcPr>
            <w:tcW w:w="0" w:type="auto"/>
            <w:vAlign w:val="center"/>
            <w:hideMark/>
          </w:tcPr>
          <w:p w:rsidR="00604C10" w:rsidRDefault="00604C10">
            <w:pPr>
              <w:rPr>
                <w:sz w:val="24"/>
                <w:szCs w:val="24"/>
              </w:rPr>
            </w:pPr>
            <w:r>
              <w:t xml:space="preserve">Delete button: delete the selected folder or file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ALT+5</w:t>
            </w:r>
          </w:p>
        </w:tc>
        <w:tc>
          <w:tcPr>
            <w:tcW w:w="0" w:type="auto"/>
            <w:vAlign w:val="center"/>
            <w:hideMark/>
          </w:tcPr>
          <w:p w:rsidR="00604C10" w:rsidRDefault="00604C10">
            <w:pPr>
              <w:rPr>
                <w:sz w:val="24"/>
                <w:szCs w:val="24"/>
              </w:rPr>
            </w:pPr>
            <w:r>
              <w:t xml:space="preserve">Create New Folder button: create a new folder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ALT+6</w:t>
            </w:r>
          </w:p>
        </w:tc>
        <w:tc>
          <w:tcPr>
            <w:tcW w:w="0" w:type="auto"/>
            <w:vAlign w:val="center"/>
            <w:hideMark/>
          </w:tcPr>
          <w:p w:rsidR="00604C10" w:rsidRDefault="00604C10">
            <w:pPr>
              <w:rPr>
                <w:sz w:val="24"/>
                <w:szCs w:val="24"/>
              </w:rPr>
            </w:pPr>
            <w:r>
              <w:t xml:space="preserve">Views button: switch among available folder views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ALT+7 or ALT+L</w:t>
            </w:r>
          </w:p>
        </w:tc>
        <w:tc>
          <w:tcPr>
            <w:tcW w:w="0" w:type="auto"/>
            <w:vAlign w:val="center"/>
            <w:hideMark/>
          </w:tcPr>
          <w:p w:rsidR="00604C10" w:rsidRDefault="00604C10">
            <w:pPr>
              <w:rPr>
                <w:sz w:val="24"/>
                <w:szCs w:val="24"/>
              </w:rPr>
            </w:pPr>
            <w:r>
              <w:t xml:space="preserve">Tools button: show the Tools menu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SHFT+F10</w:t>
            </w:r>
          </w:p>
        </w:tc>
        <w:tc>
          <w:tcPr>
            <w:tcW w:w="0" w:type="auto"/>
            <w:vAlign w:val="center"/>
            <w:hideMark/>
          </w:tcPr>
          <w:p w:rsidR="00604C10" w:rsidRDefault="00604C10">
            <w:pPr>
              <w:rPr>
                <w:sz w:val="24"/>
                <w:szCs w:val="24"/>
              </w:rPr>
            </w:pPr>
            <w:r>
              <w:t xml:space="preserve">Display a shortcut menu (shortcut menu: A menu that shows a list of commands relevant to a particular item. To display a shortcut menu, right-click an item or press SHFT+F10.) for a selected item such as a folder or file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TAB</w:t>
            </w:r>
          </w:p>
        </w:tc>
        <w:tc>
          <w:tcPr>
            <w:tcW w:w="0" w:type="auto"/>
            <w:vAlign w:val="center"/>
            <w:hideMark/>
          </w:tcPr>
          <w:p w:rsidR="00604C10" w:rsidRDefault="00604C10">
            <w:pPr>
              <w:rPr>
                <w:sz w:val="24"/>
                <w:szCs w:val="24"/>
              </w:rPr>
            </w:pPr>
            <w:r>
              <w:t xml:space="preserve">Move between options or areas in the dialog box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F4 or ALT+I</w:t>
            </w:r>
          </w:p>
        </w:tc>
        <w:tc>
          <w:tcPr>
            <w:tcW w:w="0" w:type="auto"/>
            <w:vAlign w:val="center"/>
            <w:hideMark/>
          </w:tcPr>
          <w:p w:rsidR="00604C10" w:rsidRDefault="00604C10">
            <w:pPr>
              <w:rPr>
                <w:sz w:val="24"/>
                <w:szCs w:val="24"/>
              </w:rPr>
            </w:pPr>
            <w:r>
              <w:t xml:space="preserve">Open the Look in list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r w:rsidR="00604C10" w:rsidTr="00604C10">
        <w:trPr>
          <w:tblCellSpacing w:w="15" w:type="dxa"/>
        </w:trPr>
        <w:tc>
          <w:tcPr>
            <w:tcW w:w="0" w:type="auto"/>
            <w:vAlign w:val="center"/>
            <w:hideMark/>
          </w:tcPr>
          <w:p w:rsidR="00604C10" w:rsidRDefault="00604C10">
            <w:pPr>
              <w:rPr>
                <w:sz w:val="24"/>
                <w:szCs w:val="24"/>
              </w:rPr>
            </w:pPr>
            <w:r>
              <w:t>F5</w:t>
            </w:r>
          </w:p>
        </w:tc>
        <w:tc>
          <w:tcPr>
            <w:tcW w:w="0" w:type="auto"/>
            <w:vAlign w:val="center"/>
            <w:hideMark/>
          </w:tcPr>
          <w:p w:rsidR="00604C10" w:rsidRDefault="00604C10">
            <w:pPr>
              <w:rPr>
                <w:sz w:val="24"/>
                <w:szCs w:val="24"/>
              </w:rPr>
            </w:pPr>
            <w:r>
              <w:t xml:space="preserve">Refresh the file list </w:t>
            </w:r>
          </w:p>
        </w:tc>
        <w:tc>
          <w:tcPr>
            <w:tcW w:w="0" w:type="auto"/>
            <w:vAlign w:val="center"/>
            <w:hideMark/>
          </w:tcPr>
          <w:p w:rsidR="00604C10" w:rsidRDefault="00604C10">
            <w:pPr>
              <w:rPr>
                <w:sz w:val="24"/>
                <w:szCs w:val="24"/>
              </w:rPr>
            </w:pPr>
            <w:r>
              <w:rPr>
                <w:rStyle w:val="ratelink"/>
              </w:rPr>
              <w:t>+  </w:t>
            </w:r>
            <w:r>
              <w:t xml:space="preserve">   </w:t>
            </w:r>
            <w:r>
              <w:rPr>
                <w:rStyle w:val="ratelink"/>
              </w:rPr>
              <w:t xml:space="preserve">  – </w:t>
            </w:r>
          </w:p>
        </w:tc>
        <w:tc>
          <w:tcPr>
            <w:tcW w:w="0" w:type="auto"/>
            <w:vAlign w:val="center"/>
            <w:hideMark/>
          </w:tcPr>
          <w:p w:rsidR="00604C10" w:rsidRDefault="00604C10">
            <w:pPr>
              <w:rPr>
                <w:sz w:val="20"/>
                <w:szCs w:val="20"/>
              </w:rPr>
            </w:pPr>
          </w:p>
        </w:tc>
      </w:tr>
    </w:tbl>
    <w:p w:rsidR="00FC11EC" w:rsidRDefault="00FC11EC" w:rsidP="00604C10">
      <w:pPr>
        <w:pStyle w:val="Heading1"/>
      </w:pPr>
    </w:p>
    <w:p w:rsidR="00FC11EC" w:rsidRDefault="00FC11EC" w:rsidP="00604C10">
      <w:pPr>
        <w:pStyle w:val="Heading1"/>
      </w:pPr>
    </w:p>
    <w:p w:rsidR="00FC11EC" w:rsidRDefault="00FC11EC" w:rsidP="00604C10">
      <w:pPr>
        <w:pStyle w:val="Heading1"/>
      </w:pPr>
    </w:p>
    <w:p w:rsidR="00FC11EC" w:rsidRDefault="00FC11EC" w:rsidP="00604C10">
      <w:pPr>
        <w:pStyle w:val="Heading1"/>
      </w:pPr>
    </w:p>
    <w:p w:rsidR="00FC11EC" w:rsidRDefault="00FC11EC" w:rsidP="00604C10">
      <w:pPr>
        <w:pStyle w:val="Heading1"/>
      </w:pPr>
    </w:p>
    <w:p w:rsidR="00FC11EC" w:rsidRDefault="00FC11EC" w:rsidP="00604C10">
      <w:pPr>
        <w:pStyle w:val="Heading1"/>
      </w:pPr>
    </w:p>
    <w:p w:rsidR="00604C10" w:rsidRDefault="00604C10" w:rsidP="00604C10">
      <w:pPr>
        <w:pStyle w:val="Heading1"/>
      </w:pPr>
      <w:r>
        <w:t>Microsoft Word 2003 keyboard shortcuts</w:t>
      </w:r>
    </w:p>
    <w:tbl>
      <w:tblPr>
        <w:tblW w:w="0" w:type="auto"/>
        <w:tblCellSpacing w:w="15" w:type="dxa"/>
        <w:tblCellMar>
          <w:top w:w="15" w:type="dxa"/>
          <w:left w:w="15" w:type="dxa"/>
          <w:bottom w:w="15" w:type="dxa"/>
          <w:right w:w="15" w:type="dxa"/>
        </w:tblCellMar>
        <w:tblLook w:val="04A0"/>
      </w:tblPr>
      <w:tblGrid>
        <w:gridCol w:w="2682"/>
        <w:gridCol w:w="5529"/>
        <w:gridCol w:w="1239"/>
      </w:tblGrid>
      <w:tr w:rsidR="00FC11EC" w:rsidTr="00FC11EC">
        <w:trPr>
          <w:tblHeader/>
          <w:tblCellSpacing w:w="15" w:type="dxa"/>
        </w:trPr>
        <w:tc>
          <w:tcPr>
            <w:tcW w:w="0" w:type="auto"/>
            <w:vAlign w:val="center"/>
            <w:hideMark/>
          </w:tcPr>
          <w:p w:rsidR="00FC11EC" w:rsidRDefault="00FC11EC">
            <w:pPr>
              <w:rPr>
                <w:sz w:val="24"/>
                <w:szCs w:val="24"/>
              </w:rPr>
            </w:pPr>
            <w:r>
              <w:rPr>
                <w:b/>
                <w:bCs/>
              </w:rPr>
              <w:t>Shortcut</w:t>
            </w:r>
          </w:p>
        </w:tc>
        <w:tc>
          <w:tcPr>
            <w:tcW w:w="0" w:type="auto"/>
            <w:vAlign w:val="center"/>
            <w:hideMark/>
          </w:tcPr>
          <w:p w:rsidR="00FC11EC" w:rsidRDefault="00FC11EC">
            <w:pPr>
              <w:rPr>
                <w:sz w:val="24"/>
                <w:szCs w:val="24"/>
              </w:rPr>
            </w:pPr>
            <w:r>
              <w:rPr>
                <w:b/>
                <w:bCs/>
              </w:rPr>
              <w:t>Command</w:t>
            </w:r>
          </w:p>
        </w:tc>
        <w:tc>
          <w:tcPr>
            <w:tcW w:w="0" w:type="auto"/>
            <w:vAlign w:val="center"/>
            <w:hideMark/>
          </w:tcPr>
          <w:p w:rsidR="00FC11EC" w:rsidRDefault="00FC11EC">
            <w:pPr>
              <w:rPr>
                <w:sz w:val="24"/>
                <w:szCs w:val="24"/>
              </w:rPr>
            </w:pPr>
            <w:r>
              <w:rPr>
                <w:b/>
                <w:bCs/>
              </w:rPr>
              <w:t xml:space="preserve">How </w:t>
            </w:r>
            <w:proofErr w:type="gramStart"/>
            <w:r>
              <w:rPr>
                <w:b/>
                <w:bCs/>
              </w:rPr>
              <w:t>useful</w:t>
            </w:r>
            <w:proofErr w:type="gramEnd"/>
            <w:r>
              <w:fldChar w:fldCharType="begin"/>
            </w:r>
            <w:r>
              <w:instrText xml:space="preserve"> HYPERLINK "http://www.keyxl.com/" \o "What's this?" </w:instrText>
            </w:r>
            <w:r>
              <w:fldChar w:fldCharType="separate"/>
            </w:r>
            <w:r>
              <w:rPr>
                <w:rStyle w:val="Hyperlink"/>
              </w:rPr>
              <w:t>(?)</w:t>
            </w:r>
            <w:r>
              <w:fldChar w:fldCharType="end"/>
            </w:r>
          </w:p>
        </w:tc>
      </w:tr>
      <w:tr w:rsidR="00FC11EC" w:rsidTr="00FC11EC">
        <w:trPr>
          <w:tblCellSpacing w:w="15" w:type="dxa"/>
        </w:trPr>
        <w:tc>
          <w:tcPr>
            <w:tcW w:w="0" w:type="auto"/>
            <w:gridSpan w:val="3"/>
            <w:vAlign w:val="center"/>
            <w:hideMark/>
          </w:tcPr>
          <w:p w:rsidR="00FC11EC" w:rsidRDefault="00FC11EC" w:rsidP="00FC11EC">
            <w:r>
              <w:t>In the Help task pane</w:t>
            </w:r>
          </w:p>
          <w:p w:rsidR="00FC11EC" w:rsidRDefault="00FC11EC" w:rsidP="00FC11EC">
            <w:pPr>
              <w:pStyle w:val="Heading2"/>
            </w:pPr>
            <w:r>
              <w:t>Microsoft Word 2003</w:t>
            </w:r>
          </w:p>
        </w:tc>
      </w:tr>
      <w:tr w:rsidR="00FC11EC" w:rsidTr="00FC11EC">
        <w:trPr>
          <w:tblCellSpacing w:w="15" w:type="dxa"/>
        </w:trPr>
        <w:tc>
          <w:tcPr>
            <w:tcW w:w="0" w:type="auto"/>
            <w:vAlign w:val="center"/>
            <w:hideMark/>
          </w:tcPr>
          <w:p w:rsidR="00FC11EC" w:rsidRDefault="00FC11EC">
            <w:pPr>
              <w:rPr>
                <w:sz w:val="24"/>
                <w:szCs w:val="24"/>
              </w:rPr>
            </w:pPr>
            <w:r>
              <w:t>F1</w:t>
            </w:r>
          </w:p>
        </w:tc>
        <w:tc>
          <w:tcPr>
            <w:tcW w:w="0" w:type="auto"/>
            <w:vAlign w:val="center"/>
            <w:hideMark/>
          </w:tcPr>
          <w:p w:rsidR="00FC11EC" w:rsidRDefault="00FC11EC">
            <w:pPr>
              <w:rPr>
                <w:sz w:val="24"/>
                <w:szCs w:val="24"/>
              </w:rPr>
            </w:pPr>
            <w:r>
              <w:t xml:space="preserve">Display the Help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F6</w:t>
            </w:r>
          </w:p>
        </w:tc>
        <w:tc>
          <w:tcPr>
            <w:tcW w:w="0" w:type="auto"/>
            <w:vAlign w:val="center"/>
            <w:hideMark/>
          </w:tcPr>
          <w:p w:rsidR="00FC11EC" w:rsidRDefault="00FC11EC">
            <w:pPr>
              <w:rPr>
                <w:sz w:val="24"/>
                <w:szCs w:val="24"/>
              </w:rPr>
            </w:pPr>
            <w:r>
              <w:t xml:space="preserve">Switch between the Help task pane and Word.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TAB</w:t>
            </w:r>
          </w:p>
        </w:tc>
        <w:tc>
          <w:tcPr>
            <w:tcW w:w="0" w:type="auto"/>
            <w:vAlign w:val="center"/>
            <w:hideMark/>
          </w:tcPr>
          <w:p w:rsidR="00FC11EC" w:rsidRDefault="00FC11EC">
            <w:pPr>
              <w:rPr>
                <w:sz w:val="24"/>
                <w:szCs w:val="24"/>
              </w:rPr>
            </w:pPr>
            <w:r>
              <w:t xml:space="preserve">Select the next item in the Help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SHFT+TAB</w:t>
            </w:r>
          </w:p>
        </w:tc>
        <w:tc>
          <w:tcPr>
            <w:tcW w:w="0" w:type="auto"/>
            <w:vAlign w:val="center"/>
            <w:hideMark/>
          </w:tcPr>
          <w:p w:rsidR="00FC11EC" w:rsidRDefault="00FC11EC">
            <w:pPr>
              <w:rPr>
                <w:sz w:val="24"/>
                <w:szCs w:val="24"/>
              </w:rPr>
            </w:pPr>
            <w:r>
              <w:t xml:space="preserve">Select the previous item in the Help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ENTER</w:t>
            </w:r>
          </w:p>
        </w:tc>
        <w:tc>
          <w:tcPr>
            <w:tcW w:w="0" w:type="auto"/>
            <w:vAlign w:val="center"/>
            <w:hideMark/>
          </w:tcPr>
          <w:p w:rsidR="00FC11EC" w:rsidRDefault="00FC11EC">
            <w:pPr>
              <w:rPr>
                <w:sz w:val="24"/>
                <w:szCs w:val="24"/>
              </w:rPr>
            </w:pPr>
            <w:r>
              <w:t xml:space="preserve">Perform the action for the selected item.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DOWN ARROW and UP ARROW</w:t>
            </w:r>
          </w:p>
        </w:tc>
        <w:tc>
          <w:tcPr>
            <w:tcW w:w="0" w:type="auto"/>
            <w:vAlign w:val="center"/>
            <w:hideMark/>
          </w:tcPr>
          <w:p w:rsidR="00FC11EC" w:rsidRDefault="00FC11EC">
            <w:pPr>
              <w:rPr>
                <w:sz w:val="24"/>
                <w:szCs w:val="24"/>
              </w:rPr>
            </w:pPr>
            <w:r>
              <w:t xml:space="preserve">In a table of contents, select the next and previous item, respectively.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RIGHT ARROW and LEFT ARROW</w:t>
            </w:r>
          </w:p>
        </w:tc>
        <w:tc>
          <w:tcPr>
            <w:tcW w:w="0" w:type="auto"/>
            <w:vAlign w:val="center"/>
            <w:hideMark/>
          </w:tcPr>
          <w:p w:rsidR="00FC11EC" w:rsidRDefault="00FC11EC">
            <w:pPr>
              <w:rPr>
                <w:sz w:val="24"/>
                <w:szCs w:val="24"/>
              </w:rPr>
            </w:pPr>
            <w:r>
              <w:t xml:space="preserve">In a table of contents, expand and collapse the selected item, respectively.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ALT+LEFT ARROW</w:t>
            </w:r>
          </w:p>
        </w:tc>
        <w:tc>
          <w:tcPr>
            <w:tcW w:w="0" w:type="auto"/>
            <w:vAlign w:val="center"/>
            <w:hideMark/>
          </w:tcPr>
          <w:p w:rsidR="00FC11EC" w:rsidRDefault="00FC11EC">
            <w:pPr>
              <w:rPr>
                <w:sz w:val="24"/>
                <w:szCs w:val="24"/>
              </w:rPr>
            </w:pPr>
            <w:r>
              <w:t xml:space="preserve">Move back to the previous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ALT+RIGHT ARROW</w:t>
            </w:r>
          </w:p>
        </w:tc>
        <w:tc>
          <w:tcPr>
            <w:tcW w:w="0" w:type="auto"/>
            <w:vAlign w:val="center"/>
            <w:hideMark/>
          </w:tcPr>
          <w:p w:rsidR="00FC11EC" w:rsidRDefault="00FC11EC">
            <w:pPr>
              <w:rPr>
                <w:sz w:val="24"/>
                <w:szCs w:val="24"/>
              </w:rPr>
            </w:pPr>
            <w:r>
              <w:t xml:space="preserve">Move forward to the next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CTRL+SPACEBAR</w:t>
            </w:r>
          </w:p>
        </w:tc>
        <w:tc>
          <w:tcPr>
            <w:tcW w:w="0" w:type="auto"/>
            <w:vAlign w:val="center"/>
            <w:hideMark/>
          </w:tcPr>
          <w:p w:rsidR="00FC11EC" w:rsidRDefault="00FC11EC">
            <w:pPr>
              <w:rPr>
                <w:sz w:val="24"/>
                <w:szCs w:val="24"/>
              </w:rPr>
            </w:pPr>
            <w:r>
              <w:t xml:space="preserve">Open the menu of task panes.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CTRL+F1</w:t>
            </w:r>
          </w:p>
        </w:tc>
        <w:tc>
          <w:tcPr>
            <w:tcW w:w="0" w:type="auto"/>
            <w:vAlign w:val="center"/>
            <w:hideMark/>
          </w:tcPr>
          <w:p w:rsidR="00FC11EC" w:rsidRDefault="00FC11EC">
            <w:pPr>
              <w:rPr>
                <w:sz w:val="24"/>
                <w:szCs w:val="24"/>
              </w:rPr>
            </w:pPr>
            <w:r>
              <w:t xml:space="preserve">Close and reopen the current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RIGHT ARROW</w:t>
            </w:r>
          </w:p>
        </w:tc>
        <w:tc>
          <w:tcPr>
            <w:tcW w:w="0" w:type="auto"/>
            <w:vAlign w:val="center"/>
            <w:hideMark/>
          </w:tcPr>
          <w:p w:rsidR="00FC11EC" w:rsidRDefault="00FC11EC">
            <w:pPr>
              <w:rPr>
                <w:sz w:val="24"/>
                <w:szCs w:val="24"/>
              </w:rPr>
            </w:pPr>
            <w:r>
              <w:t xml:space="preserve">Expand </w:t>
            </w:r>
            <w:proofErr w:type="gramStart"/>
            <w:r>
              <w:t>a +/-</w:t>
            </w:r>
            <w:proofErr w:type="gramEnd"/>
            <w:r>
              <w:t xml:space="preserve"> list.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r w:rsidR="00FC11EC" w:rsidTr="00FC11EC">
        <w:trPr>
          <w:tblCellSpacing w:w="15" w:type="dxa"/>
        </w:trPr>
        <w:tc>
          <w:tcPr>
            <w:tcW w:w="0" w:type="auto"/>
            <w:vAlign w:val="center"/>
            <w:hideMark/>
          </w:tcPr>
          <w:p w:rsidR="00FC11EC" w:rsidRDefault="00FC11EC">
            <w:pPr>
              <w:rPr>
                <w:sz w:val="24"/>
                <w:szCs w:val="24"/>
              </w:rPr>
            </w:pPr>
            <w:r>
              <w:t>LEFT ARROW</w:t>
            </w:r>
          </w:p>
        </w:tc>
        <w:tc>
          <w:tcPr>
            <w:tcW w:w="0" w:type="auto"/>
            <w:vAlign w:val="center"/>
            <w:hideMark/>
          </w:tcPr>
          <w:p w:rsidR="00FC11EC" w:rsidRDefault="00FC11EC">
            <w:pPr>
              <w:rPr>
                <w:sz w:val="24"/>
                <w:szCs w:val="24"/>
              </w:rPr>
            </w:pPr>
            <w:r>
              <w:t xml:space="preserve">Collapse </w:t>
            </w:r>
            <w:proofErr w:type="gramStart"/>
            <w:r>
              <w:t>a +/-</w:t>
            </w:r>
            <w:proofErr w:type="gramEnd"/>
            <w:r>
              <w:t xml:space="preserve"> list.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2059"/>
        <w:gridCol w:w="6901"/>
        <w:gridCol w:w="409"/>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In the Help window</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TAB</w:t>
            </w:r>
          </w:p>
        </w:tc>
        <w:tc>
          <w:tcPr>
            <w:tcW w:w="0" w:type="auto"/>
            <w:vAlign w:val="center"/>
            <w:hideMark/>
          </w:tcPr>
          <w:p w:rsidR="00FC11EC" w:rsidRDefault="00FC11EC">
            <w:pPr>
              <w:rPr>
                <w:sz w:val="24"/>
                <w:szCs w:val="24"/>
              </w:rPr>
            </w:pPr>
            <w:r>
              <w:t xml:space="preserve">Select the next hidden text or hyperlink, or Show All or Hide All at the top of a topic.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SHFT+TAB</w:t>
            </w:r>
          </w:p>
        </w:tc>
        <w:tc>
          <w:tcPr>
            <w:tcW w:w="0" w:type="auto"/>
            <w:vAlign w:val="center"/>
            <w:hideMark/>
          </w:tcPr>
          <w:p w:rsidR="00FC11EC" w:rsidRDefault="00FC11EC">
            <w:pPr>
              <w:rPr>
                <w:sz w:val="24"/>
                <w:szCs w:val="24"/>
              </w:rPr>
            </w:pPr>
            <w:r>
              <w:t xml:space="preserve">Select the previous hidden text or hyperlink, or the Browser View button at the top of a Microsoft Office Web site article.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ENTER</w:t>
            </w:r>
          </w:p>
        </w:tc>
        <w:tc>
          <w:tcPr>
            <w:tcW w:w="0" w:type="auto"/>
            <w:vAlign w:val="center"/>
            <w:hideMark/>
          </w:tcPr>
          <w:p w:rsidR="00FC11EC" w:rsidRDefault="00FC11EC">
            <w:pPr>
              <w:rPr>
                <w:sz w:val="24"/>
                <w:szCs w:val="24"/>
              </w:rPr>
            </w:pPr>
            <w:r>
              <w:t xml:space="preserve">Perform the action for the selected Show All, Hide All, hidden text, or hyperlink.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ALT+LEFT ARROW</w:t>
            </w:r>
          </w:p>
        </w:tc>
        <w:tc>
          <w:tcPr>
            <w:tcW w:w="0" w:type="auto"/>
            <w:vAlign w:val="center"/>
            <w:hideMark/>
          </w:tcPr>
          <w:p w:rsidR="00FC11EC" w:rsidRDefault="00FC11EC">
            <w:pPr>
              <w:rPr>
                <w:sz w:val="24"/>
                <w:szCs w:val="24"/>
              </w:rPr>
            </w:pPr>
            <w:r>
              <w:t xml:space="preserve">Move back to the previous Help topic.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ALT+RIGHT ARROW</w:t>
            </w:r>
          </w:p>
        </w:tc>
        <w:tc>
          <w:tcPr>
            <w:tcW w:w="0" w:type="auto"/>
            <w:vAlign w:val="center"/>
            <w:hideMark/>
          </w:tcPr>
          <w:p w:rsidR="00FC11EC" w:rsidRDefault="00FC11EC">
            <w:pPr>
              <w:rPr>
                <w:sz w:val="24"/>
                <w:szCs w:val="24"/>
              </w:rPr>
            </w:pPr>
            <w:r>
              <w:t xml:space="preserve">Move forward to the next Help topic.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CTRL+P</w:t>
            </w:r>
          </w:p>
        </w:tc>
        <w:tc>
          <w:tcPr>
            <w:tcW w:w="0" w:type="auto"/>
            <w:vAlign w:val="center"/>
            <w:hideMark/>
          </w:tcPr>
          <w:p w:rsidR="00FC11EC" w:rsidRDefault="00FC11EC">
            <w:pPr>
              <w:rPr>
                <w:sz w:val="24"/>
                <w:szCs w:val="24"/>
              </w:rPr>
            </w:pPr>
            <w:r>
              <w:t xml:space="preserve">Print the current Help topic.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gridSpan w:val="3"/>
            <w:vAlign w:val="center"/>
            <w:hideMark/>
          </w:tcPr>
          <w:p w:rsidR="00FC11EC" w:rsidRDefault="00FC11EC">
            <w:pPr>
              <w:rPr>
                <w:sz w:val="24"/>
                <w:szCs w:val="24"/>
              </w:rPr>
            </w:pPr>
            <w:r>
              <w:pict/>
            </w:r>
            <w:r>
              <w:pic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ins w:id="41" w:author="Unknown"/>
                <w:sz w:val="24"/>
                <w:szCs w:val="24"/>
              </w:rPr>
            </w:pPr>
            <w:ins w:id="42" w:author="Unknown">
              <w:r>
                <w:t>UP ARROW AND DOWN ARROW</w:t>
              </w:r>
            </w:ins>
          </w:p>
        </w:tc>
        <w:tc>
          <w:tcPr>
            <w:tcW w:w="0" w:type="auto"/>
            <w:vAlign w:val="center"/>
            <w:hideMark/>
          </w:tcPr>
          <w:p w:rsidR="00FC11EC" w:rsidRDefault="00FC11EC">
            <w:pPr>
              <w:rPr>
                <w:ins w:id="43" w:author="Unknown"/>
                <w:sz w:val="24"/>
                <w:szCs w:val="24"/>
              </w:rPr>
            </w:pPr>
            <w:ins w:id="44" w:author="Unknown">
              <w:r>
                <w:t xml:space="preserve">Scroll small amounts up and down, respectively, within the currently displayed Help topic. </w:t>
              </w:r>
            </w:ins>
          </w:p>
        </w:tc>
        <w:tc>
          <w:tcPr>
            <w:tcW w:w="0" w:type="auto"/>
            <w:vAlign w:val="center"/>
            <w:hideMark/>
          </w:tcPr>
          <w:p w:rsidR="00FC11EC" w:rsidRDefault="00FC11EC">
            <w:pPr>
              <w:rPr>
                <w:ins w:id="45" w:author="Unknown"/>
                <w:sz w:val="24"/>
                <w:szCs w:val="24"/>
              </w:rPr>
            </w:pPr>
            <w:ins w:id="46" w:author="Unknown">
              <w:r>
                <w:rPr>
                  <w:rStyle w:val="ratelink"/>
                </w:rPr>
                <w:t>+  </w:t>
              </w:r>
              <w:r>
                <w:t xml:space="preserve">   </w:t>
              </w:r>
              <w:r>
                <w:rPr>
                  <w:rStyle w:val="ratelink"/>
                </w:rPr>
                <w:t xml:space="preserve">  – </w:t>
              </w:r>
            </w:ins>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ins w:id="47" w:author="Unknown"/>
                <w:sz w:val="24"/>
                <w:szCs w:val="24"/>
              </w:rPr>
            </w:pPr>
            <w:ins w:id="48" w:author="Unknown">
              <w:r>
                <w:t>PAGE UP AND PAGE DOWN</w:t>
              </w:r>
            </w:ins>
          </w:p>
        </w:tc>
        <w:tc>
          <w:tcPr>
            <w:tcW w:w="0" w:type="auto"/>
            <w:vAlign w:val="center"/>
            <w:hideMark/>
          </w:tcPr>
          <w:p w:rsidR="00FC11EC" w:rsidRDefault="00FC11EC">
            <w:pPr>
              <w:rPr>
                <w:ins w:id="49" w:author="Unknown"/>
                <w:sz w:val="24"/>
                <w:szCs w:val="24"/>
              </w:rPr>
            </w:pPr>
            <w:ins w:id="50" w:author="Unknown">
              <w:r>
                <w:t xml:space="preserve">Scroll larger amounts up and down, respectively, within the currently displayed Help topic. </w:t>
              </w:r>
            </w:ins>
          </w:p>
        </w:tc>
        <w:tc>
          <w:tcPr>
            <w:tcW w:w="0" w:type="auto"/>
            <w:vAlign w:val="center"/>
            <w:hideMark/>
          </w:tcPr>
          <w:p w:rsidR="00FC11EC" w:rsidRDefault="00FC11EC">
            <w:pPr>
              <w:rPr>
                <w:ins w:id="51" w:author="Unknown"/>
                <w:sz w:val="24"/>
                <w:szCs w:val="24"/>
              </w:rPr>
            </w:pPr>
            <w:ins w:id="52" w:author="Unknown">
              <w:r>
                <w:rPr>
                  <w:rStyle w:val="ratelink"/>
                </w:rPr>
                <w:t>+  </w:t>
              </w:r>
              <w:r>
                <w:t xml:space="preserve">   </w:t>
              </w:r>
              <w:r>
                <w:rPr>
                  <w:rStyle w:val="ratelink"/>
                </w:rPr>
                <w:t xml:space="preserve">  – </w:t>
              </w:r>
            </w:ins>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ins w:id="53" w:author="Unknown"/>
                <w:sz w:val="24"/>
                <w:szCs w:val="24"/>
              </w:rPr>
            </w:pPr>
            <w:ins w:id="54" w:author="Unknown">
              <w:r>
                <w:t>ALT+U</w:t>
              </w:r>
            </w:ins>
          </w:p>
        </w:tc>
        <w:tc>
          <w:tcPr>
            <w:tcW w:w="0" w:type="auto"/>
            <w:vAlign w:val="center"/>
            <w:hideMark/>
          </w:tcPr>
          <w:p w:rsidR="00FC11EC" w:rsidRDefault="00FC11EC">
            <w:pPr>
              <w:rPr>
                <w:ins w:id="55" w:author="Unknown"/>
                <w:sz w:val="24"/>
                <w:szCs w:val="24"/>
              </w:rPr>
            </w:pPr>
            <w:ins w:id="56" w:author="Unknown">
              <w:r>
                <w:t>Change the Help window from being separate from (</w:t>
              </w:r>
              <w:proofErr w:type="spellStart"/>
              <w:r>
                <w:t>untiled</w:t>
              </w:r>
              <w:proofErr w:type="spellEnd"/>
              <w:r>
                <w:t xml:space="preserve">) to </w:t>
              </w:r>
              <w:proofErr w:type="gramStart"/>
              <w:r>
                <w:t>connected</w:t>
              </w:r>
              <w:proofErr w:type="gramEnd"/>
              <w:r>
                <w:t xml:space="preserve"> to (tiled) Word. </w:t>
              </w:r>
            </w:ins>
          </w:p>
        </w:tc>
        <w:tc>
          <w:tcPr>
            <w:tcW w:w="0" w:type="auto"/>
            <w:vAlign w:val="center"/>
            <w:hideMark/>
          </w:tcPr>
          <w:p w:rsidR="00FC11EC" w:rsidRDefault="00FC11EC">
            <w:pPr>
              <w:rPr>
                <w:ins w:id="57" w:author="Unknown"/>
                <w:sz w:val="24"/>
                <w:szCs w:val="24"/>
              </w:rPr>
            </w:pPr>
            <w:ins w:id="58" w:author="Unknown">
              <w:r>
                <w:rPr>
                  <w:rStyle w:val="ratelink"/>
                </w:rPr>
                <w:t>+  </w:t>
              </w:r>
              <w:r>
                <w:t xml:space="preserve">   </w:t>
              </w:r>
              <w:r>
                <w:rPr>
                  <w:rStyle w:val="ratelink"/>
                </w:rPr>
                <w:t xml:space="preserve">  – </w:t>
              </w:r>
            </w:ins>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ins w:id="59" w:author="Unknown"/>
                <w:sz w:val="24"/>
                <w:szCs w:val="24"/>
              </w:rPr>
            </w:pPr>
            <w:ins w:id="60" w:author="Unknown">
              <w:r>
                <w:t>SHFT+F10</w:t>
              </w:r>
            </w:ins>
          </w:p>
        </w:tc>
        <w:tc>
          <w:tcPr>
            <w:tcW w:w="0" w:type="auto"/>
            <w:vAlign w:val="center"/>
            <w:hideMark/>
          </w:tcPr>
          <w:p w:rsidR="00FC11EC" w:rsidRDefault="00FC11EC">
            <w:pPr>
              <w:rPr>
                <w:ins w:id="61" w:author="Unknown"/>
                <w:sz w:val="24"/>
                <w:szCs w:val="24"/>
              </w:rPr>
            </w:pPr>
            <w:ins w:id="62" w:author="Unknown">
              <w:r>
                <w:t xml:space="preserve">Display a menu of commands for the Help window; requires that the Help window have active focus (click an item in the Help window). </w:t>
              </w:r>
            </w:ins>
          </w:p>
        </w:tc>
        <w:tc>
          <w:tcPr>
            <w:tcW w:w="0" w:type="auto"/>
            <w:vAlign w:val="center"/>
            <w:hideMark/>
          </w:tcPr>
          <w:p w:rsidR="00FC11EC" w:rsidRDefault="00FC11EC">
            <w:pPr>
              <w:rPr>
                <w:ins w:id="63" w:author="Unknown"/>
                <w:sz w:val="24"/>
                <w:szCs w:val="24"/>
              </w:rPr>
            </w:pPr>
            <w:ins w:id="64" w:author="Unknown">
              <w:r>
                <w:rPr>
                  <w:rStyle w:val="ratelink"/>
                </w:rPr>
                <w:t>+  </w:t>
              </w:r>
              <w:r>
                <w:t xml:space="preserve">   </w:t>
              </w:r>
              <w:r>
                <w:rPr>
                  <w:rStyle w:val="ratelink"/>
                </w:rPr>
                <w:t xml:space="preserve">  – </w:t>
              </w:r>
            </w:ins>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2140"/>
        <w:gridCol w:w="6938"/>
        <w:gridCol w:w="291"/>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Access and use menus and toolbars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F10 or ALT</w:t>
            </w:r>
          </w:p>
        </w:tc>
        <w:tc>
          <w:tcPr>
            <w:tcW w:w="0" w:type="auto"/>
            <w:vAlign w:val="center"/>
            <w:hideMark/>
          </w:tcPr>
          <w:p w:rsidR="00FC11EC" w:rsidRDefault="00FC11EC">
            <w:pPr>
              <w:rPr>
                <w:sz w:val="24"/>
                <w:szCs w:val="24"/>
              </w:rPr>
            </w:pPr>
            <w:r>
              <w:t xml:space="preserve">Select the menu bar (menu bar: The horizontal bar below the title bar that contains the names of menus. A menu bar can be the built-in menu bar or a custom menu bar.), or close an open menu and submenu at the same time.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CTRL+TAB or CTRL+SHFT+TAB</w:t>
            </w:r>
          </w:p>
        </w:tc>
        <w:tc>
          <w:tcPr>
            <w:tcW w:w="0" w:type="auto"/>
            <w:vAlign w:val="center"/>
            <w:hideMark/>
          </w:tcPr>
          <w:p w:rsidR="00FC11EC" w:rsidRDefault="00FC11EC">
            <w:pPr>
              <w:rPr>
                <w:sz w:val="24"/>
                <w:szCs w:val="24"/>
              </w:rPr>
            </w:pPr>
            <w:r>
              <w:t xml:space="preserve">Select a task pane or toolbar after pressing F10 or ALT to select the menu bar. Pressing the keys repeatedly moves the focus among the open toolbars, menu bars, and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TAB or SHFT+TAB</w:t>
            </w:r>
          </w:p>
        </w:tc>
        <w:tc>
          <w:tcPr>
            <w:tcW w:w="0" w:type="auto"/>
            <w:vAlign w:val="center"/>
            <w:hideMark/>
          </w:tcPr>
          <w:p w:rsidR="00FC11EC" w:rsidRDefault="00FC11EC">
            <w:pPr>
              <w:rPr>
                <w:sz w:val="24"/>
                <w:szCs w:val="24"/>
              </w:rPr>
            </w:pPr>
            <w:r>
              <w:t xml:space="preserve">When a toolbar (toolbar: A bar with buttons and options that you use to carry out commands. To display a toolbar, press ALT and then SHIFT+F10.) </w:t>
            </w:r>
            <w:proofErr w:type="gramStart"/>
            <w:r>
              <w:t>or</w:t>
            </w:r>
            <w:proofErr w:type="gramEnd"/>
            <w:r>
              <w:t xml:space="preserve"> menu bar is selected, select the next or previous button or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ENTER</w:t>
            </w:r>
          </w:p>
        </w:tc>
        <w:tc>
          <w:tcPr>
            <w:tcW w:w="0" w:type="auto"/>
            <w:vAlign w:val="center"/>
            <w:hideMark/>
          </w:tcPr>
          <w:p w:rsidR="00FC11EC" w:rsidRDefault="00FC11EC">
            <w:pPr>
              <w:rPr>
                <w:sz w:val="24"/>
                <w:szCs w:val="24"/>
              </w:rPr>
            </w:pPr>
            <w:r>
              <w:t xml:space="preserve">Open the selected menu, or perform the action for the selected button or command.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SHFT+F10</w:t>
            </w:r>
          </w:p>
        </w:tc>
        <w:tc>
          <w:tcPr>
            <w:tcW w:w="0" w:type="auto"/>
            <w:vAlign w:val="center"/>
            <w:hideMark/>
          </w:tcPr>
          <w:p w:rsidR="00FC11EC" w:rsidRDefault="00FC11EC">
            <w:pPr>
              <w:rPr>
                <w:sz w:val="24"/>
                <w:szCs w:val="24"/>
              </w:rPr>
            </w:pPr>
            <w:r>
              <w:t xml:space="preserve">Display the shortcut menu (shortcut menu: A menu that shows a list of commands relevant to a particular item. To display a shortcut menu, right-click an item or press SHIFT+F10.) </w:t>
            </w:r>
            <w:proofErr w:type="gramStart"/>
            <w:r>
              <w:t>for</w:t>
            </w:r>
            <w:proofErr w:type="gramEnd"/>
            <w:r>
              <w:t xml:space="preserve"> the selected item.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ALT+SPACEBAR</w:t>
            </w:r>
          </w:p>
        </w:tc>
        <w:tc>
          <w:tcPr>
            <w:tcW w:w="0" w:type="auto"/>
            <w:vAlign w:val="center"/>
            <w:hideMark/>
          </w:tcPr>
          <w:p w:rsidR="00FC11EC" w:rsidRDefault="00FC11EC">
            <w:pPr>
              <w:rPr>
                <w:sz w:val="24"/>
                <w:szCs w:val="24"/>
              </w:rPr>
            </w:pPr>
            <w:r>
              <w:t xml:space="preserve">Display the title bar shortcut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DOWN ARROW or UP ARROW</w:t>
            </w:r>
          </w:p>
        </w:tc>
        <w:tc>
          <w:tcPr>
            <w:tcW w:w="0" w:type="auto"/>
            <w:vAlign w:val="center"/>
            <w:hideMark/>
          </w:tcPr>
          <w:p w:rsidR="00FC11EC" w:rsidRDefault="00FC11EC">
            <w:pPr>
              <w:rPr>
                <w:sz w:val="24"/>
                <w:szCs w:val="24"/>
              </w:rPr>
            </w:pPr>
            <w:r>
              <w:t xml:space="preserve">When a menu or submenu (submenu: A menu that appears when a user points to a command on a higher-level menu.) is open, select the next or previous command.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LEFT ARROW or RIGHT ARROW</w:t>
            </w:r>
          </w:p>
        </w:tc>
        <w:tc>
          <w:tcPr>
            <w:tcW w:w="0" w:type="auto"/>
            <w:vAlign w:val="center"/>
            <w:hideMark/>
          </w:tcPr>
          <w:p w:rsidR="00FC11EC" w:rsidRDefault="00FC11EC">
            <w:pPr>
              <w:rPr>
                <w:sz w:val="24"/>
                <w:szCs w:val="24"/>
              </w:rPr>
            </w:pPr>
            <w:r>
              <w:t xml:space="preserve">Select the menu to the left or right. When a submenu is open, switch between the main menu and the submenu.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HOME or END</w:t>
            </w:r>
          </w:p>
        </w:tc>
        <w:tc>
          <w:tcPr>
            <w:tcW w:w="0" w:type="auto"/>
            <w:vAlign w:val="center"/>
            <w:hideMark/>
          </w:tcPr>
          <w:p w:rsidR="00FC11EC" w:rsidRDefault="00FC11EC">
            <w:pPr>
              <w:rPr>
                <w:sz w:val="24"/>
                <w:szCs w:val="24"/>
              </w:rPr>
            </w:pPr>
            <w:r>
              <w:t xml:space="preserve">Select the first or last command on the menu or submenu.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ESC</w:t>
            </w:r>
          </w:p>
        </w:tc>
        <w:tc>
          <w:tcPr>
            <w:tcW w:w="0" w:type="auto"/>
            <w:vAlign w:val="center"/>
            <w:hideMark/>
          </w:tcPr>
          <w:p w:rsidR="00FC11EC" w:rsidRDefault="00FC11EC">
            <w:pPr>
              <w:rPr>
                <w:sz w:val="24"/>
                <w:szCs w:val="24"/>
              </w:rPr>
            </w:pPr>
            <w:r>
              <w:t xml:space="preserve">Close an open menu. When a submenu is open, close only the submenu.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SHFT+DOWN ARROW</w:t>
            </w:r>
          </w:p>
        </w:tc>
        <w:tc>
          <w:tcPr>
            <w:tcW w:w="0" w:type="auto"/>
            <w:vAlign w:val="center"/>
            <w:hideMark/>
          </w:tcPr>
          <w:p w:rsidR="00FC11EC" w:rsidRDefault="00FC11EC">
            <w:pPr>
              <w:rPr>
                <w:sz w:val="24"/>
                <w:szCs w:val="24"/>
              </w:rPr>
            </w:pPr>
            <w:r>
              <w:t xml:space="preserve">Open the selected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CTRL+DOWN ARROW</w:t>
            </w:r>
          </w:p>
        </w:tc>
        <w:tc>
          <w:tcPr>
            <w:tcW w:w="0" w:type="auto"/>
            <w:vAlign w:val="center"/>
            <w:hideMark/>
          </w:tcPr>
          <w:p w:rsidR="00FC11EC" w:rsidRDefault="00FC11EC">
            <w:pPr>
              <w:rPr>
                <w:sz w:val="24"/>
                <w:szCs w:val="24"/>
              </w:rPr>
            </w:pPr>
            <w:r>
              <w:t xml:space="preserve">When a shortened menu is open, display the full set of commands.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 (equal sign)</w:t>
            </w:r>
          </w:p>
        </w:tc>
        <w:tc>
          <w:tcPr>
            <w:tcW w:w="0" w:type="auto"/>
            <w:vAlign w:val="center"/>
            <w:hideMark/>
          </w:tcPr>
          <w:p w:rsidR="00FC11EC" w:rsidRDefault="00FC11EC">
            <w:pPr>
              <w:rPr>
                <w:sz w:val="24"/>
                <w:szCs w:val="24"/>
              </w:rPr>
            </w:pPr>
            <w:r>
              <w:t xml:space="preserve">Add a toolbar button to a menu. When you type this shortcut key and then click a toolbar button, Microsoft Word adds the button to the appropriate menu. For example, click Bullets on the Formatting toolbar to add the Bullets command to the Format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 (dash key)</w:t>
            </w:r>
          </w:p>
        </w:tc>
        <w:tc>
          <w:tcPr>
            <w:tcW w:w="0" w:type="auto"/>
            <w:vAlign w:val="center"/>
            <w:hideMark/>
          </w:tcPr>
          <w:p w:rsidR="00FC11EC" w:rsidRDefault="00FC11EC">
            <w:pPr>
              <w:rPr>
                <w:sz w:val="24"/>
                <w:szCs w:val="24"/>
              </w:rPr>
            </w:pPr>
            <w:r>
              <w:t xml:space="preserve">Remove a command from a menu. When you type this shortcut key and then select a menu command, the command is removed. You can add the menu command back to the menu if you change your mind.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 (plus key on numeric keypad)</w:t>
            </w:r>
          </w:p>
        </w:tc>
        <w:tc>
          <w:tcPr>
            <w:tcW w:w="0" w:type="auto"/>
            <w:vAlign w:val="center"/>
            <w:hideMark/>
          </w:tcPr>
          <w:p w:rsidR="00FC11EC" w:rsidRDefault="00FC11EC">
            <w:pPr>
              <w:rPr>
                <w:sz w:val="24"/>
                <w:szCs w:val="24"/>
              </w:rPr>
            </w:pPr>
            <w:r>
              <w:t xml:space="preserve">Customize the shortcut key for a menu command. When you type this shortcut key and then select a menu command, the Customize Keyboard dialog box opens so you can add, change, or remove the shortcut key.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2021"/>
        <w:gridCol w:w="7089"/>
        <w:gridCol w:w="259"/>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Access and use task panes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CTRL+F1</w:t>
            </w:r>
          </w:p>
        </w:tc>
        <w:tc>
          <w:tcPr>
            <w:tcW w:w="0" w:type="auto"/>
            <w:vAlign w:val="center"/>
            <w:hideMark/>
          </w:tcPr>
          <w:p w:rsidR="00FC11EC" w:rsidRDefault="00FC11EC">
            <w:pPr>
              <w:rPr>
                <w:sz w:val="24"/>
                <w:szCs w:val="24"/>
              </w:rPr>
            </w:pPr>
            <w:r>
              <w:t xml:space="preserve">Open the task pane or hide the current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F6</w:t>
            </w:r>
          </w:p>
        </w:tc>
        <w:tc>
          <w:tcPr>
            <w:tcW w:w="0" w:type="auto"/>
            <w:vAlign w:val="center"/>
            <w:hideMark/>
          </w:tcPr>
          <w:p w:rsidR="00FC11EC" w:rsidRDefault="00FC11EC">
            <w:pPr>
              <w:rPr>
                <w:sz w:val="24"/>
                <w:szCs w:val="24"/>
              </w:rPr>
            </w:pPr>
            <w:r>
              <w:t xml:space="preserve">Move to a task pane (task pane: A window within an Office application that provides commonly used commands. Its location and small size allow you to use these commands while still working on your files.) </w:t>
            </w:r>
            <w:proofErr w:type="gramStart"/>
            <w:r>
              <w:t>from</w:t>
            </w:r>
            <w:proofErr w:type="gramEnd"/>
            <w:r>
              <w:t xml:space="preserve"> another pane in the program window. (You may need to press F6 more than once.) </w:t>
            </w:r>
            <w:r>
              <w:br/>
              <w:t xml:space="preserve">Note If pressing F6 doesn't display the task pane you want, try pressing ALT to place focus on the menu bar, and then pressing CTRL+TAB to move to the task pane. In addition, if you open a dialog box from the Reveal Formatting task pane, the focus may be in your document after you close the dialog box, rather than in the task pane. You can use F6 or CTRL+TAB to return to the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CTRL+TAB</w:t>
            </w:r>
          </w:p>
        </w:tc>
        <w:tc>
          <w:tcPr>
            <w:tcW w:w="0" w:type="auto"/>
            <w:vAlign w:val="center"/>
            <w:hideMark/>
          </w:tcPr>
          <w:p w:rsidR="00FC11EC" w:rsidRDefault="00FC11EC">
            <w:pPr>
              <w:rPr>
                <w:sz w:val="24"/>
                <w:szCs w:val="24"/>
              </w:rPr>
            </w:pPr>
            <w:r>
              <w:t xml:space="preserve">When a menu or toolbar (toolbar: A bar with buttons and options that you use to carry out commands. To display a toolbar, press ALT and then SHIFT+F10.) </w:t>
            </w:r>
            <w:proofErr w:type="gramStart"/>
            <w:r>
              <w:t>is</w:t>
            </w:r>
            <w:proofErr w:type="gramEnd"/>
            <w:r>
              <w:t xml:space="preserve"> active, move to a task pane. (You may need to press CTRL+TAB more than once.)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CTRL+SPACEBAR</w:t>
            </w:r>
          </w:p>
        </w:tc>
        <w:tc>
          <w:tcPr>
            <w:tcW w:w="0" w:type="auto"/>
            <w:vAlign w:val="center"/>
            <w:hideMark/>
          </w:tcPr>
          <w:p w:rsidR="00FC11EC" w:rsidRDefault="00FC11EC">
            <w:pPr>
              <w:rPr>
                <w:sz w:val="24"/>
                <w:szCs w:val="24"/>
              </w:rPr>
            </w:pPr>
            <w:r>
              <w:t xml:space="preserve">Open the menu of task panes.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ALT+HOME</w:t>
            </w:r>
          </w:p>
        </w:tc>
        <w:tc>
          <w:tcPr>
            <w:tcW w:w="0" w:type="auto"/>
            <w:vAlign w:val="center"/>
            <w:hideMark/>
          </w:tcPr>
          <w:p w:rsidR="00FC11EC" w:rsidRDefault="00FC11EC">
            <w:pPr>
              <w:rPr>
                <w:sz w:val="24"/>
                <w:szCs w:val="24"/>
              </w:rPr>
            </w:pPr>
            <w:r>
              <w:t xml:space="preserve">Go to the Getting Started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ALT+LEFT ARROW</w:t>
            </w:r>
          </w:p>
        </w:tc>
        <w:tc>
          <w:tcPr>
            <w:tcW w:w="0" w:type="auto"/>
            <w:vAlign w:val="center"/>
            <w:hideMark/>
          </w:tcPr>
          <w:p w:rsidR="00FC11EC" w:rsidRDefault="00FC11EC">
            <w:pPr>
              <w:rPr>
                <w:sz w:val="24"/>
                <w:szCs w:val="24"/>
              </w:rPr>
            </w:pPr>
            <w:r>
              <w:t xml:space="preserve">Reverse the sequence of task panes you opened.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ALT+RIGHT ARROW</w:t>
            </w:r>
          </w:p>
        </w:tc>
        <w:tc>
          <w:tcPr>
            <w:tcW w:w="0" w:type="auto"/>
            <w:vAlign w:val="center"/>
            <w:hideMark/>
          </w:tcPr>
          <w:p w:rsidR="00FC11EC" w:rsidRDefault="00FC11EC">
            <w:pPr>
              <w:rPr>
                <w:sz w:val="24"/>
                <w:szCs w:val="24"/>
              </w:rPr>
            </w:pPr>
            <w:r>
              <w:t xml:space="preserve">Repeat the sequence of task panes you opened.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ESC</w:t>
            </w:r>
          </w:p>
        </w:tc>
        <w:tc>
          <w:tcPr>
            <w:tcW w:w="0" w:type="auto"/>
            <w:vAlign w:val="center"/>
            <w:hideMark/>
          </w:tcPr>
          <w:p w:rsidR="00FC11EC" w:rsidRDefault="00FC11EC">
            <w:pPr>
              <w:rPr>
                <w:sz w:val="24"/>
                <w:szCs w:val="24"/>
              </w:rPr>
            </w:pPr>
            <w:r>
              <w:t xml:space="preserve">Close a menu if one is currently open, or go back to the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TAB or SHFT+TAB</w:t>
            </w:r>
          </w:p>
        </w:tc>
        <w:tc>
          <w:tcPr>
            <w:tcW w:w="0" w:type="auto"/>
            <w:vAlign w:val="center"/>
            <w:hideMark/>
          </w:tcPr>
          <w:p w:rsidR="00FC11EC" w:rsidRDefault="00FC11EC">
            <w:pPr>
              <w:rPr>
                <w:sz w:val="24"/>
                <w:szCs w:val="24"/>
              </w:rPr>
            </w:pPr>
            <w:r>
              <w:t xml:space="preserve">When a task pane is active, select the next or previous option in the task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DOWN ARROW or UP ARROW</w:t>
            </w:r>
          </w:p>
        </w:tc>
        <w:tc>
          <w:tcPr>
            <w:tcW w:w="0" w:type="auto"/>
            <w:vAlign w:val="center"/>
            <w:hideMark/>
          </w:tcPr>
          <w:p w:rsidR="00FC11EC" w:rsidRDefault="00FC11EC">
            <w:pPr>
              <w:rPr>
                <w:sz w:val="24"/>
                <w:szCs w:val="24"/>
              </w:rPr>
            </w:pPr>
            <w:r>
              <w:t xml:space="preserve">Move among choices in a selected submenu; move among certain options in a group of options.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SPACEBAR or ENTER</w:t>
            </w:r>
          </w:p>
        </w:tc>
        <w:tc>
          <w:tcPr>
            <w:tcW w:w="0" w:type="auto"/>
            <w:vAlign w:val="center"/>
            <w:hideMark/>
          </w:tcPr>
          <w:p w:rsidR="00FC11EC" w:rsidRDefault="00FC11EC">
            <w:pPr>
              <w:rPr>
                <w:sz w:val="24"/>
                <w:szCs w:val="24"/>
              </w:rPr>
            </w:pPr>
            <w:r>
              <w:t xml:space="preserve">Open the selected menu, or perform the action assigned to the selected button.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SHFT+F10</w:t>
            </w:r>
          </w:p>
        </w:tc>
        <w:tc>
          <w:tcPr>
            <w:tcW w:w="0" w:type="auto"/>
            <w:vAlign w:val="center"/>
            <w:hideMark/>
          </w:tcPr>
          <w:p w:rsidR="00FC11EC" w:rsidRDefault="00FC11EC">
            <w:pPr>
              <w:rPr>
                <w:sz w:val="24"/>
                <w:szCs w:val="24"/>
              </w:rPr>
            </w:pPr>
            <w:r>
              <w:t xml:space="preserve">Open a shortcut menu (shortcut menu: A menu that shows a list of commands relevant to a particular item. To display a shortcut menu, right-click an item or press SHIFT+F10.) </w:t>
            </w:r>
            <w:proofErr w:type="gramStart"/>
            <w:r>
              <w:t>in</w:t>
            </w:r>
            <w:proofErr w:type="gramEnd"/>
            <w:r>
              <w:t xml:space="preserve"> a document; open a drop-down menu for the selected gallery item.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HOME or END</w:t>
            </w:r>
          </w:p>
        </w:tc>
        <w:tc>
          <w:tcPr>
            <w:tcW w:w="0" w:type="auto"/>
            <w:vAlign w:val="center"/>
            <w:hideMark/>
          </w:tcPr>
          <w:p w:rsidR="00FC11EC" w:rsidRDefault="00FC11EC">
            <w:pPr>
              <w:rPr>
                <w:sz w:val="24"/>
                <w:szCs w:val="24"/>
              </w:rPr>
            </w:pPr>
            <w:r>
              <w:t xml:space="preserve">When a menu or submenu is visible, select the first or last command on the menu or submenu.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PAGE UP or PAGE DOWN</w:t>
            </w:r>
          </w:p>
        </w:tc>
        <w:tc>
          <w:tcPr>
            <w:tcW w:w="0" w:type="auto"/>
            <w:vAlign w:val="center"/>
            <w:hideMark/>
          </w:tcPr>
          <w:p w:rsidR="00FC11EC" w:rsidRDefault="00FC11EC">
            <w:pPr>
              <w:rPr>
                <w:sz w:val="24"/>
                <w:szCs w:val="24"/>
              </w:rPr>
            </w:pPr>
            <w:r>
              <w:t xml:space="preserve">Scroll up or down in the selected gallery list.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CTRL+RIGHT ARROW or CTRL+LEFT ARROW</w:t>
            </w:r>
          </w:p>
        </w:tc>
        <w:tc>
          <w:tcPr>
            <w:tcW w:w="0" w:type="auto"/>
            <w:vAlign w:val="center"/>
            <w:hideMark/>
          </w:tcPr>
          <w:p w:rsidR="00FC11EC" w:rsidRDefault="00FC11EC">
            <w:pPr>
              <w:rPr>
                <w:sz w:val="24"/>
                <w:szCs w:val="24"/>
              </w:rPr>
            </w:pPr>
            <w:r>
              <w:t xml:space="preserve">Expand or collapse a collapsible item in the gallery list.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CTRL+HOME or CTRL+END</w:t>
            </w:r>
          </w:p>
        </w:tc>
        <w:tc>
          <w:tcPr>
            <w:tcW w:w="0" w:type="auto"/>
            <w:vAlign w:val="center"/>
            <w:hideMark/>
          </w:tcPr>
          <w:p w:rsidR="00FC11EC" w:rsidRDefault="00FC11EC">
            <w:pPr>
              <w:rPr>
                <w:sz w:val="24"/>
                <w:szCs w:val="24"/>
              </w:rPr>
            </w:pPr>
            <w:r>
              <w:t xml:space="preserve">Move to the top or bottom of the selected gallery list.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2679"/>
        <w:gridCol w:w="6279"/>
        <w:gridCol w:w="411"/>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Use dialog boxes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ALT+F6</w:t>
            </w:r>
          </w:p>
        </w:tc>
        <w:tc>
          <w:tcPr>
            <w:tcW w:w="0" w:type="auto"/>
            <w:vAlign w:val="center"/>
            <w:hideMark/>
          </w:tcPr>
          <w:p w:rsidR="00FC11EC" w:rsidRDefault="00FC11EC">
            <w:pPr>
              <w:rPr>
                <w:sz w:val="24"/>
                <w:szCs w:val="24"/>
              </w:rPr>
            </w:pPr>
            <w:r>
              <w:t xml:space="preserve">Move from an open dialog box back to the document for dialog boxes such as Find and Replace that support this behavior.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TAB</w:t>
            </w:r>
          </w:p>
        </w:tc>
        <w:tc>
          <w:tcPr>
            <w:tcW w:w="0" w:type="auto"/>
            <w:vAlign w:val="center"/>
            <w:hideMark/>
          </w:tcPr>
          <w:p w:rsidR="00FC11EC" w:rsidRDefault="00FC11EC">
            <w:pPr>
              <w:rPr>
                <w:sz w:val="24"/>
                <w:szCs w:val="24"/>
              </w:rPr>
            </w:pPr>
            <w:r>
              <w:t xml:space="preserve">Move to the next option or option group.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SHFT+TAB</w:t>
            </w:r>
          </w:p>
        </w:tc>
        <w:tc>
          <w:tcPr>
            <w:tcW w:w="0" w:type="auto"/>
            <w:vAlign w:val="center"/>
            <w:hideMark/>
          </w:tcPr>
          <w:p w:rsidR="00FC11EC" w:rsidRDefault="00FC11EC">
            <w:pPr>
              <w:rPr>
                <w:sz w:val="24"/>
                <w:szCs w:val="24"/>
              </w:rPr>
            </w:pPr>
            <w:r>
              <w:t xml:space="preserve">Move to the previous option or option group.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CTRL+TAB</w:t>
            </w:r>
          </w:p>
        </w:tc>
        <w:tc>
          <w:tcPr>
            <w:tcW w:w="0" w:type="auto"/>
            <w:vAlign w:val="center"/>
            <w:hideMark/>
          </w:tcPr>
          <w:p w:rsidR="00FC11EC" w:rsidRDefault="00FC11EC">
            <w:pPr>
              <w:rPr>
                <w:sz w:val="24"/>
                <w:szCs w:val="24"/>
              </w:rPr>
            </w:pPr>
            <w:r>
              <w:t xml:space="preserve">Switch to the next tab in a dialog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CTRL+SHFT+TAB</w:t>
            </w:r>
          </w:p>
        </w:tc>
        <w:tc>
          <w:tcPr>
            <w:tcW w:w="0" w:type="auto"/>
            <w:vAlign w:val="center"/>
            <w:hideMark/>
          </w:tcPr>
          <w:p w:rsidR="00FC11EC" w:rsidRDefault="00FC11EC">
            <w:pPr>
              <w:rPr>
                <w:sz w:val="24"/>
                <w:szCs w:val="24"/>
              </w:rPr>
            </w:pPr>
            <w:r>
              <w:t xml:space="preserve">Switch to the previous tab in a dialog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Arrow keys</w:t>
            </w:r>
          </w:p>
        </w:tc>
        <w:tc>
          <w:tcPr>
            <w:tcW w:w="0" w:type="auto"/>
            <w:vAlign w:val="center"/>
            <w:hideMark/>
          </w:tcPr>
          <w:p w:rsidR="00FC11EC" w:rsidRDefault="00FC11EC">
            <w:pPr>
              <w:rPr>
                <w:sz w:val="24"/>
                <w:szCs w:val="24"/>
              </w:rPr>
            </w:pPr>
            <w:r>
              <w:t xml:space="preserve">Move between options in an open drop-down list, or between options in a group of options.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SPACEBAR</w:t>
            </w:r>
          </w:p>
        </w:tc>
        <w:tc>
          <w:tcPr>
            <w:tcW w:w="0" w:type="auto"/>
            <w:vAlign w:val="center"/>
            <w:hideMark/>
          </w:tcPr>
          <w:p w:rsidR="00FC11EC" w:rsidRDefault="00FC11EC">
            <w:pPr>
              <w:rPr>
                <w:sz w:val="24"/>
                <w:szCs w:val="24"/>
              </w:rPr>
            </w:pPr>
            <w:r>
              <w:t xml:space="preserve">Perform the action assigned to the selected button; check or clear the selected check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 xml:space="preserve">First letter of an </w:t>
            </w:r>
            <w:proofErr w:type="spellStart"/>
            <w:r>
              <w:t>optn</w:t>
            </w:r>
            <w:proofErr w:type="spellEnd"/>
            <w:r>
              <w:t xml:space="preserve"> in a drop-down list</w:t>
            </w:r>
          </w:p>
        </w:tc>
        <w:tc>
          <w:tcPr>
            <w:tcW w:w="0" w:type="auto"/>
            <w:vAlign w:val="center"/>
            <w:hideMark/>
          </w:tcPr>
          <w:p w:rsidR="00FC11EC" w:rsidRDefault="00FC11EC">
            <w:pPr>
              <w:rPr>
                <w:sz w:val="24"/>
                <w:szCs w:val="24"/>
              </w:rPr>
            </w:pPr>
            <w:r>
              <w:t xml:space="preserve">Open the list if it is closed and move to that option in the list.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 xml:space="preserve">ALT+ the letter underlined in an </w:t>
            </w:r>
            <w:proofErr w:type="spellStart"/>
            <w:r>
              <w:t>optn</w:t>
            </w:r>
            <w:proofErr w:type="spellEnd"/>
          </w:p>
        </w:tc>
        <w:tc>
          <w:tcPr>
            <w:tcW w:w="0" w:type="auto"/>
            <w:vAlign w:val="center"/>
            <w:hideMark/>
          </w:tcPr>
          <w:p w:rsidR="00FC11EC" w:rsidRDefault="00FC11EC">
            <w:pPr>
              <w:rPr>
                <w:sz w:val="24"/>
                <w:szCs w:val="24"/>
              </w:rPr>
            </w:pPr>
            <w:r>
              <w:t xml:space="preserve">Select an option; select or clear a check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ALT+DOWN ARROW</w:t>
            </w:r>
          </w:p>
        </w:tc>
        <w:tc>
          <w:tcPr>
            <w:tcW w:w="0" w:type="auto"/>
            <w:vAlign w:val="center"/>
            <w:hideMark/>
          </w:tcPr>
          <w:p w:rsidR="00FC11EC" w:rsidRDefault="00FC11EC">
            <w:pPr>
              <w:rPr>
                <w:sz w:val="24"/>
                <w:szCs w:val="24"/>
              </w:rPr>
            </w:pPr>
            <w:r>
              <w:t xml:space="preserve">Open a selected drop-down list.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ESC</w:t>
            </w:r>
          </w:p>
        </w:tc>
        <w:tc>
          <w:tcPr>
            <w:tcW w:w="0" w:type="auto"/>
            <w:vAlign w:val="center"/>
            <w:hideMark/>
          </w:tcPr>
          <w:p w:rsidR="00FC11EC" w:rsidRDefault="00FC11EC">
            <w:pPr>
              <w:rPr>
                <w:sz w:val="24"/>
                <w:szCs w:val="24"/>
              </w:rPr>
            </w:pPr>
            <w:r>
              <w:t xml:space="preserve">Close a selected drop-down list; cancel a command and close a dialog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ENTER</w:t>
            </w:r>
          </w:p>
        </w:tc>
        <w:tc>
          <w:tcPr>
            <w:tcW w:w="0" w:type="auto"/>
            <w:vAlign w:val="center"/>
            <w:hideMark/>
          </w:tcPr>
          <w:p w:rsidR="00FC11EC" w:rsidRDefault="00FC11EC">
            <w:pPr>
              <w:rPr>
                <w:sz w:val="24"/>
                <w:szCs w:val="24"/>
              </w:rPr>
            </w:pPr>
            <w:r>
              <w:t xml:space="preserve">Run the selected command.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2848"/>
        <w:gridCol w:w="5476"/>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Use edit boxes within dialog boxes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HOME</w:t>
            </w:r>
          </w:p>
        </w:tc>
        <w:tc>
          <w:tcPr>
            <w:tcW w:w="0" w:type="auto"/>
            <w:vAlign w:val="center"/>
            <w:hideMark/>
          </w:tcPr>
          <w:p w:rsidR="00FC11EC" w:rsidRDefault="00FC11EC">
            <w:pPr>
              <w:rPr>
                <w:sz w:val="24"/>
                <w:szCs w:val="24"/>
              </w:rPr>
            </w:pPr>
            <w:r>
              <w:t xml:space="preserve">Move to the beginning of the entry.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END</w:t>
            </w:r>
          </w:p>
        </w:tc>
        <w:tc>
          <w:tcPr>
            <w:tcW w:w="0" w:type="auto"/>
            <w:vAlign w:val="center"/>
            <w:hideMark/>
          </w:tcPr>
          <w:p w:rsidR="00FC11EC" w:rsidRDefault="00FC11EC">
            <w:pPr>
              <w:rPr>
                <w:sz w:val="24"/>
                <w:szCs w:val="24"/>
              </w:rPr>
            </w:pPr>
            <w:r>
              <w:t xml:space="preserve">Move to the end of the entry.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LEFT ARROW or RIGHT ARROW</w:t>
            </w:r>
          </w:p>
        </w:tc>
        <w:tc>
          <w:tcPr>
            <w:tcW w:w="0" w:type="auto"/>
            <w:vAlign w:val="center"/>
            <w:hideMark/>
          </w:tcPr>
          <w:p w:rsidR="00FC11EC" w:rsidRDefault="00FC11EC">
            <w:pPr>
              <w:rPr>
                <w:sz w:val="24"/>
                <w:szCs w:val="24"/>
              </w:rPr>
            </w:pPr>
            <w:r>
              <w:t xml:space="preserve">Move one character to the left or right.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CTRL+LEFT ARROW</w:t>
            </w:r>
          </w:p>
        </w:tc>
        <w:tc>
          <w:tcPr>
            <w:tcW w:w="0" w:type="auto"/>
            <w:vAlign w:val="center"/>
            <w:hideMark/>
          </w:tcPr>
          <w:p w:rsidR="00FC11EC" w:rsidRDefault="00FC11EC">
            <w:pPr>
              <w:rPr>
                <w:sz w:val="24"/>
                <w:szCs w:val="24"/>
              </w:rPr>
            </w:pPr>
            <w:r>
              <w:t xml:space="preserve">Move one word to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CTRL+RIGHT ARROW</w:t>
            </w:r>
          </w:p>
        </w:tc>
        <w:tc>
          <w:tcPr>
            <w:tcW w:w="0" w:type="auto"/>
            <w:vAlign w:val="center"/>
            <w:hideMark/>
          </w:tcPr>
          <w:p w:rsidR="00FC11EC" w:rsidRDefault="00FC11EC">
            <w:pPr>
              <w:rPr>
                <w:sz w:val="24"/>
                <w:szCs w:val="24"/>
              </w:rPr>
            </w:pPr>
            <w:r>
              <w:t xml:space="preserve">Move one word to the right.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SHFT+LEFT ARROW</w:t>
            </w:r>
          </w:p>
        </w:tc>
        <w:tc>
          <w:tcPr>
            <w:tcW w:w="0" w:type="auto"/>
            <w:vAlign w:val="center"/>
            <w:hideMark/>
          </w:tcPr>
          <w:p w:rsidR="00FC11EC" w:rsidRDefault="00FC11EC">
            <w:pPr>
              <w:rPr>
                <w:sz w:val="24"/>
                <w:szCs w:val="24"/>
              </w:rPr>
            </w:pPr>
            <w:r>
              <w:t xml:space="preserve">Select or unselect one character to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SHFT+RIGHT ARROW</w:t>
            </w:r>
          </w:p>
        </w:tc>
        <w:tc>
          <w:tcPr>
            <w:tcW w:w="0" w:type="auto"/>
            <w:vAlign w:val="center"/>
            <w:hideMark/>
          </w:tcPr>
          <w:p w:rsidR="00FC11EC" w:rsidRDefault="00FC11EC">
            <w:pPr>
              <w:rPr>
                <w:sz w:val="24"/>
                <w:szCs w:val="24"/>
              </w:rPr>
            </w:pPr>
            <w:r>
              <w:t xml:space="preserve">Select or unselect one character to the right.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CTRL+SHFT+LEFT ARROW</w:t>
            </w:r>
          </w:p>
        </w:tc>
        <w:tc>
          <w:tcPr>
            <w:tcW w:w="0" w:type="auto"/>
            <w:vAlign w:val="center"/>
            <w:hideMark/>
          </w:tcPr>
          <w:p w:rsidR="00FC11EC" w:rsidRDefault="00FC11EC">
            <w:pPr>
              <w:rPr>
                <w:sz w:val="24"/>
                <w:szCs w:val="24"/>
              </w:rPr>
            </w:pPr>
            <w:r>
              <w:t xml:space="preserve">Select or unselect one word to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CTRL+SHFT+RIGHT ARROW</w:t>
            </w:r>
          </w:p>
        </w:tc>
        <w:tc>
          <w:tcPr>
            <w:tcW w:w="0" w:type="auto"/>
            <w:vAlign w:val="center"/>
            <w:hideMark/>
          </w:tcPr>
          <w:p w:rsidR="00FC11EC" w:rsidRDefault="00FC11EC">
            <w:pPr>
              <w:rPr>
                <w:sz w:val="24"/>
                <w:szCs w:val="24"/>
              </w:rPr>
            </w:pPr>
            <w:r>
              <w:t xml:space="preserve">Select or unselect one word to the right.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SHFT+HOME</w:t>
            </w:r>
          </w:p>
        </w:tc>
        <w:tc>
          <w:tcPr>
            <w:tcW w:w="0" w:type="auto"/>
            <w:vAlign w:val="center"/>
            <w:hideMark/>
          </w:tcPr>
          <w:p w:rsidR="00FC11EC" w:rsidRDefault="00FC11EC">
            <w:pPr>
              <w:rPr>
                <w:sz w:val="24"/>
                <w:szCs w:val="24"/>
              </w:rPr>
            </w:pPr>
            <w:r>
              <w:t xml:space="preserve">Select from the insertion point to the beginning of the entry.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SHFT+END</w:t>
            </w:r>
          </w:p>
        </w:tc>
        <w:tc>
          <w:tcPr>
            <w:tcW w:w="0" w:type="auto"/>
            <w:vAlign w:val="center"/>
            <w:hideMark/>
          </w:tcPr>
          <w:p w:rsidR="00FC11EC" w:rsidRDefault="00FC11EC">
            <w:pPr>
              <w:rPr>
                <w:sz w:val="24"/>
                <w:szCs w:val="24"/>
              </w:rPr>
            </w:pPr>
            <w:r>
              <w:t xml:space="preserve">Select from the insertion point to the end of the entry.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076"/>
        <w:gridCol w:w="8011"/>
        <w:gridCol w:w="282"/>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Use the Open, Save As, and Insert Picture dialog boxes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CTRL+F12</w:t>
            </w:r>
          </w:p>
        </w:tc>
        <w:tc>
          <w:tcPr>
            <w:tcW w:w="0" w:type="auto"/>
            <w:vAlign w:val="center"/>
            <w:hideMark/>
          </w:tcPr>
          <w:p w:rsidR="00FC11EC" w:rsidRDefault="00FC11EC">
            <w:pPr>
              <w:rPr>
                <w:sz w:val="24"/>
                <w:szCs w:val="24"/>
              </w:rPr>
            </w:pPr>
            <w:r>
              <w:t xml:space="preserve">Display the Open dialog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F12</w:t>
            </w:r>
          </w:p>
        </w:tc>
        <w:tc>
          <w:tcPr>
            <w:tcW w:w="0" w:type="auto"/>
            <w:vAlign w:val="center"/>
            <w:hideMark/>
          </w:tcPr>
          <w:p w:rsidR="00FC11EC" w:rsidRDefault="00FC11EC">
            <w:pPr>
              <w:rPr>
                <w:sz w:val="24"/>
                <w:szCs w:val="24"/>
              </w:rPr>
            </w:pPr>
            <w:r>
              <w:t xml:space="preserve">Display the Save As dialog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ALT+1</w:t>
            </w:r>
          </w:p>
        </w:tc>
        <w:tc>
          <w:tcPr>
            <w:tcW w:w="0" w:type="auto"/>
            <w:vAlign w:val="center"/>
            <w:hideMark/>
          </w:tcPr>
          <w:p w:rsidR="00FC11EC" w:rsidRDefault="00FC11EC">
            <w:pPr>
              <w:rPr>
                <w:sz w:val="24"/>
                <w:szCs w:val="24"/>
              </w:rPr>
            </w:pPr>
            <w:r>
              <w:t xml:space="preserve">Go to the previous folder ().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ALT+2</w:t>
            </w:r>
          </w:p>
        </w:tc>
        <w:tc>
          <w:tcPr>
            <w:tcW w:w="0" w:type="auto"/>
            <w:vAlign w:val="center"/>
            <w:hideMark/>
          </w:tcPr>
          <w:p w:rsidR="00FC11EC" w:rsidRDefault="00FC11EC">
            <w:pPr>
              <w:rPr>
                <w:sz w:val="24"/>
                <w:szCs w:val="24"/>
              </w:rPr>
            </w:pPr>
            <w:r>
              <w:t xml:space="preserve">Open the folder up one level from the open folder (Up One Level </w:t>
            </w:r>
            <w:proofErr w:type="gramStart"/>
            <w:r>
              <w:t>button )</w:t>
            </w:r>
            <w:proofErr w:type="gramEnd"/>
            <w:r>
              <w:t xml:space="preserv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ALT+3</w:t>
            </w:r>
          </w:p>
        </w:tc>
        <w:tc>
          <w:tcPr>
            <w:tcW w:w="0" w:type="auto"/>
            <w:vAlign w:val="center"/>
            <w:hideMark/>
          </w:tcPr>
          <w:p w:rsidR="00FC11EC" w:rsidRDefault="00FC11EC">
            <w:pPr>
              <w:rPr>
                <w:sz w:val="24"/>
                <w:szCs w:val="24"/>
              </w:rPr>
            </w:pPr>
            <w:r>
              <w:t xml:space="preserve">Close the dialog box and open your World Wide Web (World Wide Web (WWW): The multimedia branch of the Internet that presents not only text, but also graphics, sound, and video. On the Web, users can easily jump from item to item, page to page, or site to site by using hyperlinks.) </w:t>
            </w:r>
            <w:proofErr w:type="gramStart"/>
            <w:r>
              <w:t>search</w:t>
            </w:r>
            <w:proofErr w:type="gramEnd"/>
            <w:r>
              <w:t xml:space="preserve"> page (Search the Web button ).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ALT+4</w:t>
            </w:r>
          </w:p>
        </w:tc>
        <w:tc>
          <w:tcPr>
            <w:tcW w:w="0" w:type="auto"/>
            <w:vAlign w:val="center"/>
            <w:hideMark/>
          </w:tcPr>
          <w:p w:rsidR="00FC11EC" w:rsidRDefault="00FC11EC">
            <w:pPr>
              <w:rPr>
                <w:sz w:val="24"/>
                <w:szCs w:val="24"/>
              </w:rPr>
            </w:pPr>
            <w:r>
              <w:t xml:space="preserve">Delete the selected folder or file (Delete </w:t>
            </w:r>
            <w:proofErr w:type="gramStart"/>
            <w:r>
              <w:t>button )</w:t>
            </w:r>
            <w:proofErr w:type="gramEnd"/>
            <w:r>
              <w:t xml:space="preserv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ALT+5</w:t>
            </w:r>
          </w:p>
        </w:tc>
        <w:tc>
          <w:tcPr>
            <w:tcW w:w="0" w:type="auto"/>
            <w:vAlign w:val="center"/>
            <w:hideMark/>
          </w:tcPr>
          <w:p w:rsidR="00FC11EC" w:rsidRDefault="00FC11EC">
            <w:pPr>
              <w:rPr>
                <w:sz w:val="24"/>
                <w:szCs w:val="24"/>
              </w:rPr>
            </w:pPr>
            <w:r>
              <w:t xml:space="preserve">Create a new subfolder in the open folder (Create New Folder </w:t>
            </w:r>
            <w:proofErr w:type="gramStart"/>
            <w:r>
              <w:t>button )</w:t>
            </w:r>
            <w:proofErr w:type="gramEnd"/>
            <w:r>
              <w:t xml:space="preserv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ALT+6</w:t>
            </w:r>
          </w:p>
        </w:tc>
        <w:tc>
          <w:tcPr>
            <w:tcW w:w="0" w:type="auto"/>
            <w:vAlign w:val="center"/>
            <w:hideMark/>
          </w:tcPr>
          <w:p w:rsidR="00FC11EC" w:rsidRDefault="00FC11EC">
            <w:pPr>
              <w:rPr>
                <w:sz w:val="24"/>
                <w:szCs w:val="24"/>
              </w:rPr>
            </w:pPr>
            <w:r>
              <w:t xml:space="preserve">Switch between List, Details, Properties, Preview Thumbnails, Tiles, and Icons views (click the arrow next to </w:t>
            </w:r>
            <w:proofErr w:type="gramStart"/>
            <w:r>
              <w:t>Views )</w:t>
            </w:r>
            <w:proofErr w:type="gramEnd"/>
            <w:r>
              <w:t xml:space="preserv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ALT+7 or ALT+L</w:t>
            </w:r>
          </w:p>
        </w:tc>
        <w:tc>
          <w:tcPr>
            <w:tcW w:w="0" w:type="auto"/>
            <w:vAlign w:val="center"/>
            <w:hideMark/>
          </w:tcPr>
          <w:p w:rsidR="00FC11EC" w:rsidRDefault="00FC11EC">
            <w:pPr>
              <w:rPr>
                <w:sz w:val="24"/>
                <w:szCs w:val="24"/>
              </w:rPr>
            </w:pPr>
            <w:r>
              <w:t xml:space="preserve">Show the Tools menu (Tools button).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SHFT+F10</w:t>
            </w:r>
          </w:p>
        </w:tc>
        <w:tc>
          <w:tcPr>
            <w:tcW w:w="0" w:type="auto"/>
            <w:vAlign w:val="center"/>
            <w:hideMark/>
          </w:tcPr>
          <w:p w:rsidR="00FC11EC" w:rsidRDefault="00FC11EC">
            <w:pPr>
              <w:rPr>
                <w:sz w:val="24"/>
                <w:szCs w:val="24"/>
              </w:rPr>
            </w:pPr>
            <w:r>
              <w:t xml:space="preserve">Display a shortcut menu (shortcut menu: A menu that shows a list of commands relevant to a particular item. To display a shortcut menu, right-click an item or press SHIFT+F10.) </w:t>
            </w:r>
            <w:proofErr w:type="gramStart"/>
            <w:r>
              <w:t>for</w:t>
            </w:r>
            <w:proofErr w:type="gramEnd"/>
            <w:r>
              <w:t xml:space="preserve"> a selected item such as a folder or file.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TAB</w:t>
            </w:r>
          </w:p>
        </w:tc>
        <w:tc>
          <w:tcPr>
            <w:tcW w:w="0" w:type="auto"/>
            <w:vAlign w:val="center"/>
            <w:hideMark/>
          </w:tcPr>
          <w:p w:rsidR="00FC11EC" w:rsidRDefault="00FC11EC">
            <w:pPr>
              <w:rPr>
                <w:sz w:val="24"/>
                <w:szCs w:val="24"/>
              </w:rPr>
            </w:pPr>
            <w:r>
              <w:t xml:space="preserve">Move between options or areas in the dialog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F4 or ALT+I</w:t>
            </w:r>
          </w:p>
        </w:tc>
        <w:tc>
          <w:tcPr>
            <w:tcW w:w="0" w:type="auto"/>
            <w:vAlign w:val="center"/>
            <w:hideMark/>
          </w:tcPr>
          <w:p w:rsidR="00FC11EC" w:rsidRDefault="00FC11EC">
            <w:pPr>
              <w:rPr>
                <w:sz w:val="24"/>
                <w:szCs w:val="24"/>
              </w:rPr>
            </w:pPr>
            <w:r>
              <w:t xml:space="preserve">Open the Look in or Save in list.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F5</w:t>
            </w:r>
          </w:p>
        </w:tc>
        <w:tc>
          <w:tcPr>
            <w:tcW w:w="0" w:type="auto"/>
            <w:vAlign w:val="center"/>
            <w:hideMark/>
          </w:tcPr>
          <w:p w:rsidR="00FC11EC" w:rsidRDefault="00FC11EC">
            <w:pPr>
              <w:rPr>
                <w:sz w:val="24"/>
                <w:szCs w:val="24"/>
              </w:rPr>
            </w:pPr>
            <w:r>
              <w:t xml:space="preserve">Update the files visible in the Open or Save As dialog box (File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2111"/>
        <w:gridCol w:w="3964"/>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Common tasks done in a Microsoft Word document</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CTRL+SHFT+SPACEBAR</w:t>
            </w:r>
          </w:p>
        </w:tc>
        <w:tc>
          <w:tcPr>
            <w:tcW w:w="0" w:type="auto"/>
            <w:vAlign w:val="center"/>
            <w:hideMark/>
          </w:tcPr>
          <w:p w:rsidR="00FC11EC" w:rsidRDefault="00FC11EC">
            <w:pPr>
              <w:rPr>
                <w:sz w:val="24"/>
                <w:szCs w:val="24"/>
              </w:rPr>
            </w:pPr>
            <w:r>
              <w:t xml:space="preserve">Create a </w:t>
            </w:r>
            <w:proofErr w:type="spellStart"/>
            <w:r>
              <w:t>nonbreaking</w:t>
            </w:r>
            <w:proofErr w:type="spellEnd"/>
            <w:r>
              <w:t xml:space="preserve"> space.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CTRL+HYPHEN</w:t>
            </w:r>
          </w:p>
        </w:tc>
        <w:tc>
          <w:tcPr>
            <w:tcW w:w="0" w:type="auto"/>
            <w:vAlign w:val="center"/>
            <w:hideMark/>
          </w:tcPr>
          <w:p w:rsidR="00FC11EC" w:rsidRDefault="00FC11EC">
            <w:pPr>
              <w:rPr>
                <w:sz w:val="24"/>
                <w:szCs w:val="24"/>
              </w:rPr>
            </w:pPr>
            <w:r>
              <w:t xml:space="preserve">Create a </w:t>
            </w:r>
            <w:proofErr w:type="spellStart"/>
            <w:r>
              <w:t>nonbreaking</w:t>
            </w:r>
            <w:proofErr w:type="spellEnd"/>
            <w:r>
              <w:t xml:space="preserve"> hyphen.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CTRL+B</w:t>
            </w:r>
          </w:p>
        </w:tc>
        <w:tc>
          <w:tcPr>
            <w:tcW w:w="0" w:type="auto"/>
            <w:vAlign w:val="center"/>
            <w:hideMark/>
          </w:tcPr>
          <w:p w:rsidR="00FC11EC" w:rsidRDefault="00FC11EC">
            <w:pPr>
              <w:rPr>
                <w:sz w:val="24"/>
                <w:szCs w:val="24"/>
              </w:rPr>
            </w:pPr>
            <w:r>
              <w:t xml:space="preserve">Make letters bold.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CTRL+I</w:t>
            </w:r>
          </w:p>
        </w:tc>
        <w:tc>
          <w:tcPr>
            <w:tcW w:w="0" w:type="auto"/>
            <w:vAlign w:val="center"/>
            <w:hideMark/>
          </w:tcPr>
          <w:p w:rsidR="00FC11EC" w:rsidRDefault="00FC11EC">
            <w:pPr>
              <w:rPr>
                <w:sz w:val="24"/>
                <w:szCs w:val="24"/>
              </w:rPr>
            </w:pPr>
            <w:r>
              <w:t xml:space="preserve">Make letters italic.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CTRL+U</w:t>
            </w:r>
          </w:p>
        </w:tc>
        <w:tc>
          <w:tcPr>
            <w:tcW w:w="0" w:type="auto"/>
            <w:vAlign w:val="center"/>
            <w:hideMark/>
          </w:tcPr>
          <w:p w:rsidR="00FC11EC" w:rsidRDefault="00FC11EC">
            <w:pPr>
              <w:rPr>
                <w:sz w:val="24"/>
                <w:szCs w:val="24"/>
              </w:rPr>
            </w:pPr>
            <w:r>
              <w:t xml:space="preserve">Make letters underline.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CTRL+SHFT+&lt;</w:t>
            </w:r>
          </w:p>
        </w:tc>
        <w:tc>
          <w:tcPr>
            <w:tcW w:w="0" w:type="auto"/>
            <w:vAlign w:val="center"/>
            <w:hideMark/>
          </w:tcPr>
          <w:p w:rsidR="00FC11EC" w:rsidRDefault="00FC11EC">
            <w:pPr>
              <w:rPr>
                <w:sz w:val="24"/>
                <w:szCs w:val="24"/>
              </w:rPr>
            </w:pPr>
            <w:r>
              <w:t xml:space="preserve">Decrease font size.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CTRL+SHFT+&gt;</w:t>
            </w:r>
          </w:p>
        </w:tc>
        <w:tc>
          <w:tcPr>
            <w:tcW w:w="0" w:type="auto"/>
            <w:vAlign w:val="center"/>
            <w:hideMark/>
          </w:tcPr>
          <w:p w:rsidR="00FC11EC" w:rsidRDefault="00FC11EC">
            <w:pPr>
              <w:rPr>
                <w:sz w:val="24"/>
                <w:szCs w:val="24"/>
              </w:rPr>
            </w:pPr>
            <w:r>
              <w:t xml:space="preserve">Increase font size.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CTRL+SPACEBAR</w:t>
            </w:r>
          </w:p>
        </w:tc>
        <w:tc>
          <w:tcPr>
            <w:tcW w:w="0" w:type="auto"/>
            <w:vAlign w:val="center"/>
            <w:hideMark/>
          </w:tcPr>
          <w:p w:rsidR="00FC11EC" w:rsidRDefault="00FC11EC">
            <w:pPr>
              <w:rPr>
                <w:sz w:val="24"/>
                <w:szCs w:val="24"/>
              </w:rPr>
            </w:pPr>
            <w:r>
              <w:t xml:space="preserve">Remove paragraph or character formatting.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CTRL+C</w:t>
            </w:r>
          </w:p>
        </w:tc>
        <w:tc>
          <w:tcPr>
            <w:tcW w:w="0" w:type="auto"/>
            <w:vAlign w:val="center"/>
            <w:hideMark/>
          </w:tcPr>
          <w:p w:rsidR="00FC11EC" w:rsidRDefault="00FC11EC">
            <w:pPr>
              <w:rPr>
                <w:sz w:val="24"/>
                <w:szCs w:val="24"/>
              </w:rPr>
            </w:pPr>
            <w:r>
              <w:t xml:space="preserve">Copy the selected text or object.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CTRL+X</w:t>
            </w:r>
          </w:p>
        </w:tc>
        <w:tc>
          <w:tcPr>
            <w:tcW w:w="0" w:type="auto"/>
            <w:vAlign w:val="center"/>
            <w:hideMark/>
          </w:tcPr>
          <w:p w:rsidR="00FC11EC" w:rsidRDefault="00FC11EC">
            <w:pPr>
              <w:rPr>
                <w:sz w:val="24"/>
                <w:szCs w:val="24"/>
              </w:rPr>
            </w:pPr>
            <w:r>
              <w:t xml:space="preserve">Cut the selected text or object.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CTRL+V</w:t>
            </w:r>
          </w:p>
        </w:tc>
        <w:tc>
          <w:tcPr>
            <w:tcW w:w="0" w:type="auto"/>
            <w:vAlign w:val="center"/>
            <w:hideMark/>
          </w:tcPr>
          <w:p w:rsidR="00FC11EC" w:rsidRDefault="00FC11EC">
            <w:pPr>
              <w:rPr>
                <w:sz w:val="24"/>
                <w:szCs w:val="24"/>
              </w:rPr>
            </w:pPr>
            <w:r>
              <w:t xml:space="preserve">Paste text or an object.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CTRL+Z</w:t>
            </w:r>
          </w:p>
        </w:tc>
        <w:tc>
          <w:tcPr>
            <w:tcW w:w="0" w:type="auto"/>
            <w:vAlign w:val="center"/>
            <w:hideMark/>
          </w:tcPr>
          <w:p w:rsidR="00FC11EC" w:rsidRDefault="00FC11EC">
            <w:pPr>
              <w:rPr>
                <w:sz w:val="24"/>
                <w:szCs w:val="24"/>
              </w:rPr>
            </w:pPr>
            <w:r>
              <w:t xml:space="preserve">Undo the last action.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CTRL+Y</w:t>
            </w:r>
          </w:p>
        </w:tc>
        <w:tc>
          <w:tcPr>
            <w:tcW w:w="0" w:type="auto"/>
            <w:vAlign w:val="center"/>
            <w:hideMark/>
          </w:tcPr>
          <w:p w:rsidR="00FC11EC" w:rsidRDefault="00FC11EC">
            <w:pPr>
              <w:rPr>
                <w:sz w:val="24"/>
                <w:szCs w:val="24"/>
              </w:rPr>
            </w:pPr>
            <w:r>
              <w:t xml:space="preserve">Redo the last action.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555"/>
        <w:gridCol w:w="7535"/>
        <w:gridCol w:w="279"/>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Speech and handwriting recognition</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Left ALT+SHFT</w:t>
            </w:r>
          </w:p>
        </w:tc>
        <w:tc>
          <w:tcPr>
            <w:tcW w:w="0" w:type="auto"/>
            <w:vAlign w:val="center"/>
            <w:hideMark/>
          </w:tcPr>
          <w:p w:rsidR="00FC11EC" w:rsidRDefault="00FC11EC">
            <w:pPr>
              <w:rPr>
                <w:sz w:val="24"/>
                <w:szCs w:val="24"/>
              </w:rPr>
            </w:pPr>
            <w:r>
              <w:t xml:space="preserve">Switch between languages or keyboard layouts.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+V</w:t>
            </w:r>
          </w:p>
        </w:tc>
        <w:tc>
          <w:tcPr>
            <w:tcW w:w="0" w:type="auto"/>
            <w:vAlign w:val="center"/>
            <w:hideMark/>
          </w:tcPr>
          <w:p w:rsidR="00FC11EC" w:rsidRDefault="00FC11EC">
            <w:pPr>
              <w:rPr>
                <w:sz w:val="24"/>
                <w:szCs w:val="24"/>
              </w:rPr>
            </w:pPr>
            <w:r>
              <w:t xml:space="preserve">Switch microphone on or off.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w:t>
            </w:r>
          </w:p>
        </w:tc>
        <w:tc>
          <w:tcPr>
            <w:tcW w:w="0" w:type="auto"/>
            <w:vAlign w:val="center"/>
            <w:hideMark/>
          </w:tcPr>
          <w:p w:rsidR="00FC11EC" w:rsidRDefault="00FC11EC">
            <w:pPr>
              <w:rPr>
                <w:sz w:val="24"/>
                <w:szCs w:val="24"/>
              </w:rPr>
            </w:pPr>
            <w:r>
              <w:t xml:space="preserve">Switch between Voice Command mode and Dictation mode.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w:t>
            </w:r>
          </w:p>
        </w:tc>
        <w:tc>
          <w:tcPr>
            <w:tcW w:w="0" w:type="auto"/>
            <w:vAlign w:val="center"/>
            <w:hideMark/>
          </w:tcPr>
          <w:p w:rsidR="00FC11EC" w:rsidRDefault="00FC11EC">
            <w:pPr>
              <w:rPr>
                <w:sz w:val="24"/>
                <w:szCs w:val="24"/>
              </w:rPr>
            </w:pPr>
            <w:r>
              <w:t xml:space="preserve">Display a list of correction alternatives.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+H</w:t>
            </w:r>
          </w:p>
        </w:tc>
        <w:tc>
          <w:tcPr>
            <w:tcW w:w="0" w:type="auto"/>
            <w:vAlign w:val="center"/>
            <w:hideMark/>
          </w:tcPr>
          <w:p w:rsidR="00FC11EC" w:rsidRDefault="00FC11EC">
            <w:pPr>
              <w:rPr>
                <w:sz w:val="24"/>
                <w:szCs w:val="24"/>
              </w:rPr>
            </w:pPr>
            <w:r>
              <w:t xml:space="preserve">Turn handwriting on or off.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w:t>
            </w:r>
          </w:p>
        </w:tc>
        <w:tc>
          <w:tcPr>
            <w:tcW w:w="0" w:type="auto"/>
            <w:vAlign w:val="center"/>
            <w:hideMark/>
          </w:tcPr>
          <w:p w:rsidR="00FC11EC" w:rsidRDefault="00FC11EC">
            <w:pPr>
              <w:rPr>
                <w:sz w:val="24"/>
                <w:szCs w:val="24"/>
              </w:rPr>
            </w:pPr>
            <w:r>
              <w:t xml:space="preserve">Turn Japanese Input Method Editor (IME) (IME: A program that enters East Asian text (Traditional Chinese, Simplified Chinese, Japanese, or Korean) into programs by converting keystrokes into complex East Asian characters. The IME is treated as an alternate type of keyboard layout.) </w:t>
            </w:r>
            <w:proofErr w:type="gramStart"/>
            <w:r>
              <w:t>on</w:t>
            </w:r>
            <w:proofErr w:type="gramEnd"/>
            <w:r>
              <w:t xml:space="preserve"> 101 keyboard on or off.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Right ALT</w:t>
            </w:r>
          </w:p>
        </w:tc>
        <w:tc>
          <w:tcPr>
            <w:tcW w:w="0" w:type="auto"/>
            <w:vAlign w:val="center"/>
            <w:hideMark/>
          </w:tcPr>
          <w:p w:rsidR="00FC11EC" w:rsidRDefault="00FC11EC">
            <w:pPr>
              <w:rPr>
                <w:sz w:val="24"/>
                <w:szCs w:val="24"/>
              </w:rPr>
            </w:pPr>
            <w:r>
              <w:t xml:space="preserve">Turn Korean IME on 101 </w:t>
            </w:r>
            <w:proofErr w:type="gramStart"/>
            <w:r>
              <w:t>keyboard</w:t>
            </w:r>
            <w:proofErr w:type="gramEnd"/>
            <w:r>
              <w:t xml:space="preserve"> on or off.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CTRL+SPACEBAR</w:t>
            </w:r>
          </w:p>
        </w:tc>
        <w:tc>
          <w:tcPr>
            <w:tcW w:w="0" w:type="auto"/>
            <w:vAlign w:val="center"/>
            <w:hideMark/>
          </w:tcPr>
          <w:p w:rsidR="00FC11EC" w:rsidRDefault="00FC11EC">
            <w:pPr>
              <w:rPr>
                <w:sz w:val="24"/>
                <w:szCs w:val="24"/>
              </w:rPr>
            </w:pPr>
            <w:r>
              <w:t xml:space="preserve">Turn Chinese IME on 101 </w:t>
            </w:r>
            <w:proofErr w:type="gramStart"/>
            <w:r>
              <w:t>keyboard</w:t>
            </w:r>
            <w:proofErr w:type="gramEnd"/>
            <w:r>
              <w:t xml:space="preserve"> on or off.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341"/>
        <w:gridCol w:w="7709"/>
        <w:gridCol w:w="319"/>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Sending e-mail messages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w:t>
            </w:r>
          </w:p>
        </w:tc>
        <w:tc>
          <w:tcPr>
            <w:tcW w:w="0" w:type="auto"/>
            <w:vAlign w:val="center"/>
            <w:hideMark/>
          </w:tcPr>
          <w:p w:rsidR="00FC11EC" w:rsidRDefault="00FC11EC">
            <w:pPr>
              <w:rPr>
                <w:sz w:val="24"/>
                <w:szCs w:val="24"/>
              </w:rPr>
            </w:pPr>
            <w:r>
              <w:t xml:space="preserve">Send the active document (active document: The document in which you're working. Text you type or graphics you insert in Microsoft Word appear in the active document. The title bar of the active document is highlighted.) </w:t>
            </w:r>
            <w:proofErr w:type="gramStart"/>
            <w:r>
              <w:t>or</w:t>
            </w:r>
            <w:proofErr w:type="gramEnd"/>
            <w:r>
              <w:t xml:space="preserve"> message.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CTRL+SHFT+B</w:t>
            </w:r>
          </w:p>
        </w:tc>
        <w:tc>
          <w:tcPr>
            <w:tcW w:w="0" w:type="auto"/>
            <w:vAlign w:val="center"/>
            <w:hideMark/>
          </w:tcPr>
          <w:p w:rsidR="00FC11EC" w:rsidRDefault="00FC11EC">
            <w:pPr>
              <w:rPr>
                <w:sz w:val="24"/>
                <w:szCs w:val="24"/>
              </w:rPr>
            </w:pPr>
            <w:r>
              <w:t xml:space="preserve">Open the Address Book.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ALT+K, CTRL+K</w:t>
            </w:r>
          </w:p>
        </w:tc>
        <w:tc>
          <w:tcPr>
            <w:tcW w:w="0" w:type="auto"/>
            <w:vAlign w:val="center"/>
            <w:hideMark/>
          </w:tcPr>
          <w:p w:rsidR="00FC11EC" w:rsidRDefault="00FC11EC">
            <w:pPr>
              <w:rPr>
                <w:sz w:val="24"/>
                <w:szCs w:val="24"/>
              </w:rPr>
            </w:pPr>
            <w:r>
              <w:t xml:space="preserve">When the insertion point is in the message header, check the names on the To, Cc, and Bcc lines against the Address Book.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 (period)</w:t>
            </w:r>
          </w:p>
        </w:tc>
        <w:tc>
          <w:tcPr>
            <w:tcW w:w="0" w:type="auto"/>
            <w:vAlign w:val="center"/>
            <w:hideMark/>
          </w:tcPr>
          <w:p w:rsidR="00FC11EC" w:rsidRDefault="00FC11EC">
            <w:pPr>
              <w:rPr>
                <w:sz w:val="24"/>
                <w:szCs w:val="24"/>
              </w:rPr>
            </w:pPr>
            <w:r>
              <w:t xml:space="preserve">Open the Address Book in the To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w:t>
            </w:r>
          </w:p>
        </w:tc>
        <w:tc>
          <w:tcPr>
            <w:tcW w:w="0" w:type="auto"/>
            <w:vAlign w:val="center"/>
            <w:hideMark/>
          </w:tcPr>
          <w:p w:rsidR="00FC11EC" w:rsidRDefault="00FC11EC">
            <w:pPr>
              <w:rPr>
                <w:sz w:val="24"/>
                <w:szCs w:val="24"/>
              </w:rPr>
            </w:pPr>
            <w:r>
              <w:t xml:space="preserve">When the insertion point is in the message header, open the Address Book in the Cc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ALT+B</w:t>
            </w:r>
          </w:p>
        </w:tc>
        <w:tc>
          <w:tcPr>
            <w:tcW w:w="0" w:type="auto"/>
            <w:vAlign w:val="center"/>
            <w:hideMark/>
          </w:tcPr>
          <w:p w:rsidR="00FC11EC" w:rsidRDefault="00FC11EC">
            <w:pPr>
              <w:rPr>
                <w:sz w:val="24"/>
                <w:szCs w:val="24"/>
              </w:rPr>
            </w:pPr>
            <w:r>
              <w:t xml:space="preserve">If the Bcc field is visible, open the Address Book in the Bcc field. To display the Bcc field, open the Address Book for any field, and insert or type a name in the Bcc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ALT+J</w:t>
            </w:r>
          </w:p>
        </w:tc>
        <w:tc>
          <w:tcPr>
            <w:tcW w:w="0" w:type="auto"/>
            <w:vAlign w:val="center"/>
            <w:hideMark/>
          </w:tcPr>
          <w:p w:rsidR="00FC11EC" w:rsidRDefault="00FC11EC">
            <w:pPr>
              <w:rPr>
                <w:sz w:val="24"/>
                <w:szCs w:val="24"/>
              </w:rPr>
            </w:pPr>
            <w:r>
              <w:t xml:space="preserve">Go to the Subject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ALT+P</w:t>
            </w:r>
          </w:p>
        </w:tc>
        <w:tc>
          <w:tcPr>
            <w:tcW w:w="0" w:type="auto"/>
            <w:vAlign w:val="center"/>
            <w:hideMark/>
          </w:tcPr>
          <w:p w:rsidR="00FC11EC" w:rsidRDefault="00FC11EC">
            <w:pPr>
              <w:rPr>
                <w:sz w:val="24"/>
                <w:szCs w:val="24"/>
              </w:rPr>
            </w:pPr>
            <w:r>
              <w:t xml:space="preserve">Open the Microsoft Outlook Message Options dialog box.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CTRL+SHFT+G</w:t>
            </w:r>
          </w:p>
        </w:tc>
        <w:tc>
          <w:tcPr>
            <w:tcW w:w="0" w:type="auto"/>
            <w:vAlign w:val="center"/>
            <w:hideMark/>
          </w:tcPr>
          <w:p w:rsidR="00FC11EC" w:rsidRDefault="00FC11EC">
            <w:pPr>
              <w:rPr>
                <w:sz w:val="24"/>
                <w:szCs w:val="24"/>
              </w:rPr>
            </w:pPr>
            <w:r>
              <w:t xml:space="preserve">Create a message flag.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TAB</w:t>
            </w:r>
          </w:p>
        </w:tc>
        <w:tc>
          <w:tcPr>
            <w:tcW w:w="0" w:type="auto"/>
            <w:vAlign w:val="center"/>
            <w:hideMark/>
          </w:tcPr>
          <w:p w:rsidR="00FC11EC" w:rsidRDefault="00FC11EC">
            <w:pPr>
              <w:rPr>
                <w:sz w:val="24"/>
                <w:szCs w:val="24"/>
              </w:rPr>
            </w:pPr>
            <w:r>
              <w:t xml:space="preserve">When the insertion point is in the message header, move to the next box in the e-mail header. When the last box in the e-mail header is active, TAB moves the insertion point to the body of the document or message.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SHFT+TAB</w:t>
            </w:r>
          </w:p>
        </w:tc>
        <w:tc>
          <w:tcPr>
            <w:tcW w:w="0" w:type="auto"/>
            <w:vAlign w:val="center"/>
            <w:hideMark/>
          </w:tcPr>
          <w:p w:rsidR="00FC11EC" w:rsidRDefault="00FC11EC">
            <w:pPr>
              <w:rPr>
                <w:sz w:val="24"/>
                <w:szCs w:val="24"/>
              </w:rPr>
            </w:pPr>
            <w:r>
              <w:t xml:space="preserve">Select the previous field or button in the e-mail header.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CTRL+TAB</w:t>
            </w:r>
          </w:p>
        </w:tc>
        <w:tc>
          <w:tcPr>
            <w:tcW w:w="0" w:type="auto"/>
            <w:vAlign w:val="center"/>
            <w:hideMark/>
          </w:tcPr>
          <w:p w:rsidR="00FC11EC" w:rsidRDefault="00FC11EC">
            <w:pPr>
              <w:rPr>
                <w:sz w:val="24"/>
                <w:szCs w:val="24"/>
              </w:rPr>
            </w:pPr>
            <w:r>
              <w:t xml:space="preserve">When the insertion point is in the message header, select the Send button. You can then use the arrow keys to move to the other buttons. To perform the action for the selected button or command, press ENTER.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185"/>
        <w:gridCol w:w="7451"/>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Create, view, and save documents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CTRL+N</w:t>
            </w:r>
          </w:p>
        </w:tc>
        <w:tc>
          <w:tcPr>
            <w:tcW w:w="0" w:type="auto"/>
            <w:vAlign w:val="center"/>
            <w:hideMark/>
          </w:tcPr>
          <w:p w:rsidR="00FC11EC" w:rsidRDefault="00FC11EC">
            <w:pPr>
              <w:rPr>
                <w:sz w:val="24"/>
                <w:szCs w:val="24"/>
              </w:rPr>
            </w:pPr>
            <w:r>
              <w:t xml:space="preserve">Create a new document of the same type as the current or most recent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CTRL+O</w:t>
            </w:r>
          </w:p>
        </w:tc>
        <w:tc>
          <w:tcPr>
            <w:tcW w:w="0" w:type="auto"/>
            <w:vAlign w:val="center"/>
            <w:hideMark/>
          </w:tcPr>
          <w:p w:rsidR="00FC11EC" w:rsidRDefault="00FC11EC">
            <w:pPr>
              <w:rPr>
                <w:sz w:val="24"/>
                <w:szCs w:val="24"/>
              </w:rPr>
            </w:pPr>
            <w:r>
              <w:t xml:space="preserve">Open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CTRL+W</w:t>
            </w:r>
          </w:p>
        </w:tc>
        <w:tc>
          <w:tcPr>
            <w:tcW w:w="0" w:type="auto"/>
            <w:vAlign w:val="center"/>
            <w:hideMark/>
          </w:tcPr>
          <w:p w:rsidR="00FC11EC" w:rsidRDefault="00FC11EC">
            <w:pPr>
              <w:rPr>
                <w:sz w:val="24"/>
                <w:szCs w:val="24"/>
              </w:rPr>
            </w:pPr>
            <w:r>
              <w:t xml:space="preserve">Close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ALT+CTRL+S</w:t>
            </w:r>
          </w:p>
        </w:tc>
        <w:tc>
          <w:tcPr>
            <w:tcW w:w="0" w:type="auto"/>
            <w:vAlign w:val="center"/>
            <w:hideMark/>
          </w:tcPr>
          <w:p w:rsidR="00FC11EC" w:rsidRDefault="00FC11EC">
            <w:pPr>
              <w:rPr>
                <w:sz w:val="24"/>
                <w:szCs w:val="24"/>
              </w:rPr>
            </w:pPr>
            <w:r>
              <w:t xml:space="preserve">Split the document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ALT+SHFT+C</w:t>
            </w:r>
          </w:p>
        </w:tc>
        <w:tc>
          <w:tcPr>
            <w:tcW w:w="0" w:type="auto"/>
            <w:vAlign w:val="center"/>
            <w:hideMark/>
          </w:tcPr>
          <w:p w:rsidR="00FC11EC" w:rsidRDefault="00FC11EC">
            <w:pPr>
              <w:rPr>
                <w:sz w:val="24"/>
                <w:szCs w:val="24"/>
              </w:rPr>
            </w:pPr>
            <w:r>
              <w:t xml:space="preserve">Remove the document window split.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w:t>
            </w:r>
          </w:p>
        </w:tc>
        <w:tc>
          <w:tcPr>
            <w:tcW w:w="0" w:type="auto"/>
            <w:vAlign w:val="center"/>
            <w:hideMark/>
          </w:tcPr>
          <w:p w:rsidR="00FC11EC" w:rsidRDefault="00FC11EC">
            <w:pPr>
              <w:rPr>
                <w:sz w:val="24"/>
                <w:szCs w:val="24"/>
              </w:rPr>
            </w:pPr>
            <w:r>
              <w:t xml:space="preserve">Save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636"/>
        <w:gridCol w:w="7336"/>
        <w:gridCol w:w="397"/>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Find, replace, and browse through text</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w:t>
            </w:r>
          </w:p>
        </w:tc>
        <w:tc>
          <w:tcPr>
            <w:tcW w:w="0" w:type="auto"/>
            <w:vAlign w:val="center"/>
            <w:hideMark/>
          </w:tcPr>
          <w:p w:rsidR="00FC11EC" w:rsidRDefault="00FC11EC">
            <w:pPr>
              <w:rPr>
                <w:sz w:val="24"/>
                <w:szCs w:val="24"/>
              </w:rPr>
            </w:pPr>
            <w:r>
              <w:t xml:space="preserve">Find text, formatting, and special items.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ALT+CTRL+Y</w:t>
            </w:r>
          </w:p>
        </w:tc>
        <w:tc>
          <w:tcPr>
            <w:tcW w:w="0" w:type="auto"/>
            <w:vAlign w:val="center"/>
            <w:hideMark/>
          </w:tcPr>
          <w:p w:rsidR="00FC11EC" w:rsidRDefault="00FC11EC">
            <w:pPr>
              <w:rPr>
                <w:sz w:val="24"/>
                <w:szCs w:val="24"/>
              </w:rPr>
            </w:pPr>
            <w:r>
              <w:t xml:space="preserve">Repeat find (after closing Find and Replace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CTRL+H</w:t>
            </w:r>
          </w:p>
        </w:tc>
        <w:tc>
          <w:tcPr>
            <w:tcW w:w="0" w:type="auto"/>
            <w:vAlign w:val="center"/>
            <w:hideMark/>
          </w:tcPr>
          <w:p w:rsidR="00FC11EC" w:rsidRDefault="00FC11EC">
            <w:pPr>
              <w:rPr>
                <w:sz w:val="24"/>
                <w:szCs w:val="24"/>
              </w:rPr>
            </w:pPr>
            <w:r>
              <w:t xml:space="preserve">Replace text, specific formatting, and special items.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CTRL+G</w:t>
            </w:r>
          </w:p>
        </w:tc>
        <w:tc>
          <w:tcPr>
            <w:tcW w:w="0" w:type="auto"/>
            <w:vAlign w:val="center"/>
            <w:hideMark/>
          </w:tcPr>
          <w:p w:rsidR="00FC11EC" w:rsidRDefault="00FC11EC">
            <w:pPr>
              <w:rPr>
                <w:sz w:val="24"/>
                <w:szCs w:val="24"/>
              </w:rPr>
            </w:pPr>
            <w:r>
              <w:t xml:space="preserve">Go to a page, bookmark, footnote, table, comment, graphic, or other location.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ALT+CTRL+Z</w:t>
            </w:r>
          </w:p>
        </w:tc>
        <w:tc>
          <w:tcPr>
            <w:tcW w:w="0" w:type="auto"/>
            <w:vAlign w:val="center"/>
            <w:hideMark/>
          </w:tcPr>
          <w:p w:rsidR="00FC11EC" w:rsidRDefault="00FC11EC">
            <w:pPr>
              <w:rPr>
                <w:sz w:val="24"/>
                <w:szCs w:val="24"/>
              </w:rPr>
            </w:pPr>
            <w:r>
              <w:t xml:space="preserve">Switch between documents or sections of a document, and between a document and an open e-mail message if you use Word as your e-mail editor.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ALT+CTRL+HOME</w:t>
            </w:r>
          </w:p>
        </w:tc>
        <w:tc>
          <w:tcPr>
            <w:tcW w:w="0" w:type="auto"/>
            <w:vAlign w:val="center"/>
            <w:hideMark/>
          </w:tcPr>
          <w:p w:rsidR="00FC11EC" w:rsidRDefault="00FC11EC">
            <w:pPr>
              <w:rPr>
                <w:sz w:val="24"/>
                <w:szCs w:val="24"/>
              </w:rPr>
            </w:pPr>
            <w:r>
              <w:t xml:space="preserve">Open a list of browse options; use the arrow keys to select an option, and then press ENTER to browse through a document by using the selected option.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729"/>
        <w:gridCol w:w="2334"/>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Undo and redo actions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ESC</w:t>
            </w:r>
          </w:p>
        </w:tc>
        <w:tc>
          <w:tcPr>
            <w:tcW w:w="0" w:type="auto"/>
            <w:vAlign w:val="center"/>
            <w:hideMark/>
          </w:tcPr>
          <w:p w:rsidR="00FC11EC" w:rsidRDefault="00FC11EC">
            <w:pPr>
              <w:rPr>
                <w:sz w:val="24"/>
                <w:szCs w:val="24"/>
              </w:rPr>
            </w:pPr>
            <w:r>
              <w:t xml:space="preserve">Cancel an action.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CTRL+Z</w:t>
            </w:r>
          </w:p>
        </w:tc>
        <w:tc>
          <w:tcPr>
            <w:tcW w:w="0" w:type="auto"/>
            <w:vAlign w:val="center"/>
            <w:hideMark/>
          </w:tcPr>
          <w:p w:rsidR="00FC11EC" w:rsidRDefault="00FC11EC">
            <w:pPr>
              <w:rPr>
                <w:sz w:val="24"/>
                <w:szCs w:val="24"/>
              </w:rPr>
            </w:pPr>
            <w:r>
              <w:t xml:space="preserve">Undo an action.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CTRL+Y</w:t>
            </w:r>
          </w:p>
        </w:tc>
        <w:tc>
          <w:tcPr>
            <w:tcW w:w="0" w:type="auto"/>
            <w:vAlign w:val="center"/>
            <w:hideMark/>
          </w:tcPr>
          <w:p w:rsidR="00FC11EC" w:rsidRDefault="00FC11EC">
            <w:pPr>
              <w:rPr>
                <w:sz w:val="24"/>
                <w:szCs w:val="24"/>
              </w:rPr>
            </w:pPr>
            <w:r>
              <w:t xml:space="preserve">Redo or repeat an action.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204"/>
        <w:gridCol w:w="7837"/>
        <w:gridCol w:w="3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Switch to another view</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ALT+CTRL+P</w:t>
            </w:r>
          </w:p>
        </w:tc>
        <w:tc>
          <w:tcPr>
            <w:tcW w:w="0" w:type="auto"/>
            <w:vAlign w:val="center"/>
            <w:hideMark/>
          </w:tcPr>
          <w:p w:rsidR="00FC11EC" w:rsidRDefault="00FC11EC">
            <w:pPr>
              <w:rPr>
                <w:sz w:val="24"/>
                <w:szCs w:val="24"/>
              </w:rPr>
            </w:pPr>
            <w:r>
              <w:t xml:space="preserve">Switch to print layout view (Print Layout view: A view of a document or other object as it will appear when you print it. For example, items such as headers, footnotes, columns, and text boxes appear in their actual positions.).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ALT+CTRL+O</w:t>
            </w:r>
          </w:p>
        </w:tc>
        <w:tc>
          <w:tcPr>
            <w:tcW w:w="0" w:type="auto"/>
            <w:vAlign w:val="center"/>
            <w:hideMark/>
          </w:tcPr>
          <w:p w:rsidR="00FC11EC" w:rsidRDefault="00FC11EC">
            <w:pPr>
              <w:rPr>
                <w:sz w:val="24"/>
                <w:szCs w:val="24"/>
              </w:rPr>
            </w:pPr>
            <w:r>
              <w:t xml:space="preserve">Switch to outline view (outline view: A view that shows the headings of a document indented to represent their level in the document's structure. You can also use outline view to work with master documents.).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ALT+CTRL+N</w:t>
            </w:r>
          </w:p>
        </w:tc>
        <w:tc>
          <w:tcPr>
            <w:tcW w:w="0" w:type="auto"/>
            <w:vAlign w:val="center"/>
            <w:hideMark/>
          </w:tcPr>
          <w:p w:rsidR="00FC11EC" w:rsidRDefault="00FC11EC">
            <w:pPr>
              <w:rPr>
                <w:sz w:val="24"/>
                <w:szCs w:val="24"/>
              </w:rPr>
            </w:pPr>
            <w:r>
              <w:t xml:space="preserve">Switch to normal view (normal view: A view that shows text formatting and a simplified page layout. Normal view is convenient for most editing and formatting tasks.).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ALT+R</w:t>
            </w:r>
          </w:p>
        </w:tc>
        <w:tc>
          <w:tcPr>
            <w:tcW w:w="0" w:type="auto"/>
            <w:vAlign w:val="center"/>
            <w:hideMark/>
          </w:tcPr>
          <w:p w:rsidR="00FC11EC" w:rsidRDefault="00FC11EC">
            <w:pPr>
              <w:rPr>
                <w:sz w:val="24"/>
                <w:szCs w:val="24"/>
              </w:rPr>
            </w:pPr>
            <w:r>
              <w:t xml:space="preserve">Switch to Reading View.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w:t>
            </w:r>
          </w:p>
        </w:tc>
        <w:tc>
          <w:tcPr>
            <w:tcW w:w="0" w:type="auto"/>
            <w:vAlign w:val="center"/>
            <w:hideMark/>
          </w:tcPr>
          <w:p w:rsidR="00FC11EC" w:rsidRDefault="00FC11EC">
            <w:pPr>
              <w:rPr>
                <w:sz w:val="24"/>
                <w:szCs w:val="24"/>
              </w:rPr>
            </w:pPr>
            <w:r>
              <w:t xml:space="preserve">Expand or collapse subdocuments in a master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3639"/>
        <w:gridCol w:w="4262"/>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Outline view</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ALT+SHFT+LEFT ARROW</w:t>
            </w:r>
          </w:p>
        </w:tc>
        <w:tc>
          <w:tcPr>
            <w:tcW w:w="0" w:type="auto"/>
            <w:vAlign w:val="center"/>
            <w:hideMark/>
          </w:tcPr>
          <w:p w:rsidR="00FC11EC" w:rsidRDefault="00FC11EC">
            <w:pPr>
              <w:rPr>
                <w:sz w:val="24"/>
                <w:szCs w:val="24"/>
              </w:rPr>
            </w:pPr>
            <w:r>
              <w:t xml:space="preserve">Promote a paragraph.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ALT+SHFT+RIGHT ARROW</w:t>
            </w:r>
          </w:p>
        </w:tc>
        <w:tc>
          <w:tcPr>
            <w:tcW w:w="0" w:type="auto"/>
            <w:vAlign w:val="center"/>
            <w:hideMark/>
          </w:tcPr>
          <w:p w:rsidR="00FC11EC" w:rsidRDefault="00FC11EC">
            <w:pPr>
              <w:rPr>
                <w:sz w:val="24"/>
                <w:szCs w:val="24"/>
              </w:rPr>
            </w:pPr>
            <w:r>
              <w:t xml:space="preserve">Demote a paragraph.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CTRL+SHFT+N</w:t>
            </w:r>
          </w:p>
        </w:tc>
        <w:tc>
          <w:tcPr>
            <w:tcW w:w="0" w:type="auto"/>
            <w:vAlign w:val="center"/>
            <w:hideMark/>
          </w:tcPr>
          <w:p w:rsidR="00FC11EC" w:rsidRDefault="00FC11EC">
            <w:pPr>
              <w:rPr>
                <w:sz w:val="24"/>
                <w:szCs w:val="24"/>
              </w:rPr>
            </w:pPr>
            <w:r>
              <w:t xml:space="preserve">Demote to body text.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ALT+SHFT+UP ARROW</w:t>
            </w:r>
          </w:p>
        </w:tc>
        <w:tc>
          <w:tcPr>
            <w:tcW w:w="0" w:type="auto"/>
            <w:vAlign w:val="center"/>
            <w:hideMark/>
          </w:tcPr>
          <w:p w:rsidR="00FC11EC" w:rsidRDefault="00FC11EC">
            <w:pPr>
              <w:rPr>
                <w:sz w:val="24"/>
                <w:szCs w:val="24"/>
              </w:rPr>
            </w:pPr>
            <w:r>
              <w:t xml:space="preserve">Move selected paragraphs up.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ALT+SHFT+DOWN ARROW</w:t>
            </w:r>
          </w:p>
        </w:tc>
        <w:tc>
          <w:tcPr>
            <w:tcW w:w="0" w:type="auto"/>
            <w:vAlign w:val="center"/>
            <w:hideMark/>
          </w:tcPr>
          <w:p w:rsidR="00FC11EC" w:rsidRDefault="00FC11EC">
            <w:pPr>
              <w:rPr>
                <w:sz w:val="24"/>
                <w:szCs w:val="24"/>
              </w:rPr>
            </w:pPr>
            <w:r>
              <w:t xml:space="preserve">Move selected paragraphs down.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ALT+SHFT+PLUS SIGN</w:t>
            </w:r>
          </w:p>
        </w:tc>
        <w:tc>
          <w:tcPr>
            <w:tcW w:w="0" w:type="auto"/>
            <w:vAlign w:val="center"/>
            <w:hideMark/>
          </w:tcPr>
          <w:p w:rsidR="00FC11EC" w:rsidRDefault="00FC11EC">
            <w:pPr>
              <w:rPr>
                <w:sz w:val="24"/>
                <w:szCs w:val="24"/>
              </w:rPr>
            </w:pPr>
            <w:r>
              <w:t xml:space="preserve">Expand text under a heading.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ALT+SHFT+MINUS SIGN</w:t>
            </w:r>
          </w:p>
        </w:tc>
        <w:tc>
          <w:tcPr>
            <w:tcW w:w="0" w:type="auto"/>
            <w:vAlign w:val="center"/>
            <w:hideMark/>
          </w:tcPr>
          <w:p w:rsidR="00FC11EC" w:rsidRDefault="00FC11EC">
            <w:pPr>
              <w:rPr>
                <w:sz w:val="24"/>
                <w:szCs w:val="24"/>
              </w:rPr>
            </w:pPr>
            <w:r>
              <w:t xml:space="preserve">Collapse text under a heading.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ALT+SHFT+A</w:t>
            </w:r>
          </w:p>
        </w:tc>
        <w:tc>
          <w:tcPr>
            <w:tcW w:w="0" w:type="auto"/>
            <w:vAlign w:val="center"/>
            <w:hideMark/>
          </w:tcPr>
          <w:p w:rsidR="00FC11EC" w:rsidRDefault="00FC11EC">
            <w:pPr>
              <w:rPr>
                <w:sz w:val="24"/>
                <w:szCs w:val="24"/>
              </w:rPr>
            </w:pPr>
            <w:r>
              <w:t xml:space="preserve">Expand or collapse all text or headings.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The slash (/) key on the numeric keypad</w:t>
            </w:r>
          </w:p>
        </w:tc>
        <w:tc>
          <w:tcPr>
            <w:tcW w:w="0" w:type="auto"/>
            <w:vAlign w:val="center"/>
            <w:hideMark/>
          </w:tcPr>
          <w:p w:rsidR="00FC11EC" w:rsidRDefault="00FC11EC">
            <w:pPr>
              <w:rPr>
                <w:sz w:val="24"/>
                <w:szCs w:val="24"/>
              </w:rPr>
            </w:pPr>
            <w:r>
              <w:t xml:space="preserve">Hide or display character formatting.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ALT+SHFT+L</w:t>
            </w:r>
          </w:p>
        </w:tc>
        <w:tc>
          <w:tcPr>
            <w:tcW w:w="0" w:type="auto"/>
            <w:vAlign w:val="center"/>
            <w:hideMark/>
          </w:tcPr>
          <w:p w:rsidR="00FC11EC" w:rsidRDefault="00FC11EC">
            <w:pPr>
              <w:rPr>
                <w:sz w:val="24"/>
                <w:szCs w:val="24"/>
              </w:rPr>
            </w:pPr>
            <w:r>
              <w:t xml:space="preserve">Show the first line of body text or all body text.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ALT+SHFT+1</w:t>
            </w:r>
          </w:p>
        </w:tc>
        <w:tc>
          <w:tcPr>
            <w:tcW w:w="0" w:type="auto"/>
            <w:vAlign w:val="center"/>
            <w:hideMark/>
          </w:tcPr>
          <w:p w:rsidR="00FC11EC" w:rsidRDefault="00FC11EC">
            <w:pPr>
              <w:rPr>
                <w:sz w:val="24"/>
                <w:szCs w:val="24"/>
              </w:rPr>
            </w:pPr>
            <w:r>
              <w:t xml:space="preserve">Show all headings with the Heading 1 style.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proofErr w:type="spellStart"/>
            <w:r>
              <w:t>ALT+SHFT+n</w:t>
            </w:r>
            <w:proofErr w:type="spellEnd"/>
          </w:p>
        </w:tc>
        <w:tc>
          <w:tcPr>
            <w:tcW w:w="0" w:type="auto"/>
            <w:vAlign w:val="center"/>
            <w:hideMark/>
          </w:tcPr>
          <w:p w:rsidR="00FC11EC" w:rsidRDefault="00FC11EC">
            <w:pPr>
              <w:rPr>
                <w:sz w:val="24"/>
                <w:szCs w:val="24"/>
              </w:rPr>
            </w:pPr>
            <w:r>
              <w:t xml:space="preserve">Show all headings up to Heading 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CTRL+TAB</w:t>
            </w:r>
          </w:p>
        </w:tc>
        <w:tc>
          <w:tcPr>
            <w:tcW w:w="0" w:type="auto"/>
            <w:vAlign w:val="center"/>
            <w:hideMark/>
          </w:tcPr>
          <w:p w:rsidR="00FC11EC" w:rsidRDefault="00FC11EC">
            <w:pPr>
              <w:rPr>
                <w:sz w:val="24"/>
                <w:szCs w:val="24"/>
              </w:rPr>
            </w:pPr>
            <w:r>
              <w:t xml:space="preserve">Insert a tab character.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971"/>
        <w:gridCol w:w="6911"/>
        <w:gridCol w:w="487"/>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Printing and previewing documents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CTRL+P</w:t>
            </w:r>
          </w:p>
        </w:tc>
        <w:tc>
          <w:tcPr>
            <w:tcW w:w="0" w:type="auto"/>
            <w:vAlign w:val="center"/>
            <w:hideMark/>
          </w:tcPr>
          <w:p w:rsidR="00FC11EC" w:rsidRDefault="00FC11EC">
            <w:pPr>
              <w:rPr>
                <w:sz w:val="24"/>
                <w:szCs w:val="24"/>
              </w:rPr>
            </w:pPr>
            <w:r>
              <w:t xml:space="preserve">Print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ALT+CTRL+I</w:t>
            </w:r>
          </w:p>
        </w:tc>
        <w:tc>
          <w:tcPr>
            <w:tcW w:w="0" w:type="auto"/>
            <w:vAlign w:val="center"/>
            <w:hideMark/>
          </w:tcPr>
          <w:p w:rsidR="00FC11EC" w:rsidRDefault="00FC11EC">
            <w:pPr>
              <w:rPr>
                <w:sz w:val="24"/>
                <w:szCs w:val="24"/>
              </w:rPr>
            </w:pPr>
            <w:r>
              <w:t xml:space="preserve">Switch in or out of print preview (print preview: A view of a document as it will appear when you print it.).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Arrow keys</w:t>
            </w:r>
          </w:p>
        </w:tc>
        <w:tc>
          <w:tcPr>
            <w:tcW w:w="0" w:type="auto"/>
            <w:vAlign w:val="center"/>
            <w:hideMark/>
          </w:tcPr>
          <w:p w:rsidR="00FC11EC" w:rsidRDefault="00FC11EC">
            <w:pPr>
              <w:rPr>
                <w:sz w:val="24"/>
                <w:szCs w:val="24"/>
              </w:rPr>
            </w:pPr>
            <w:r>
              <w:t xml:space="preserve">Move around the preview page when zoomed in.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PAGE UP or PAGE DOWN</w:t>
            </w:r>
          </w:p>
        </w:tc>
        <w:tc>
          <w:tcPr>
            <w:tcW w:w="0" w:type="auto"/>
            <w:vAlign w:val="center"/>
            <w:hideMark/>
          </w:tcPr>
          <w:p w:rsidR="00FC11EC" w:rsidRDefault="00FC11EC">
            <w:pPr>
              <w:rPr>
                <w:sz w:val="24"/>
                <w:szCs w:val="24"/>
              </w:rPr>
            </w:pPr>
            <w:r>
              <w:t xml:space="preserve">Move by one preview page when zoomed out.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CTRL+HOME</w:t>
            </w:r>
          </w:p>
        </w:tc>
        <w:tc>
          <w:tcPr>
            <w:tcW w:w="0" w:type="auto"/>
            <w:vAlign w:val="center"/>
            <w:hideMark/>
          </w:tcPr>
          <w:p w:rsidR="00FC11EC" w:rsidRDefault="00FC11EC">
            <w:pPr>
              <w:rPr>
                <w:sz w:val="24"/>
                <w:szCs w:val="24"/>
              </w:rPr>
            </w:pPr>
            <w:r>
              <w:t xml:space="preserve">Move to the first preview page when zoomed out.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CTRL+END</w:t>
            </w:r>
          </w:p>
        </w:tc>
        <w:tc>
          <w:tcPr>
            <w:tcW w:w="0" w:type="auto"/>
            <w:vAlign w:val="center"/>
            <w:hideMark/>
          </w:tcPr>
          <w:p w:rsidR="00FC11EC" w:rsidRDefault="00FC11EC">
            <w:pPr>
              <w:rPr>
                <w:sz w:val="24"/>
                <w:szCs w:val="24"/>
              </w:rPr>
            </w:pPr>
            <w:r>
              <w:t xml:space="preserve">Move to the last preview page when zoomed out.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285"/>
        <w:gridCol w:w="7741"/>
        <w:gridCol w:w="343"/>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Reviewing documents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ALT+CTRL+M</w:t>
            </w:r>
          </w:p>
        </w:tc>
        <w:tc>
          <w:tcPr>
            <w:tcW w:w="0" w:type="auto"/>
            <w:vAlign w:val="center"/>
            <w:hideMark/>
          </w:tcPr>
          <w:p w:rsidR="00FC11EC" w:rsidRDefault="00FC11EC">
            <w:pPr>
              <w:rPr>
                <w:sz w:val="24"/>
                <w:szCs w:val="24"/>
              </w:rPr>
            </w:pPr>
            <w:r>
              <w:t xml:space="preserve">Insert a comment (comment: A note or annotation that an author or reviewer adds to a document. Microsoft Word displays the comment in a balloon in the margin of the document or in the Reviewing Pane.).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CTRL+SHFT+E</w:t>
            </w:r>
          </w:p>
        </w:tc>
        <w:tc>
          <w:tcPr>
            <w:tcW w:w="0" w:type="auto"/>
            <w:vAlign w:val="center"/>
            <w:hideMark/>
          </w:tcPr>
          <w:p w:rsidR="00FC11EC" w:rsidRDefault="00FC11EC">
            <w:pPr>
              <w:rPr>
                <w:sz w:val="24"/>
                <w:szCs w:val="24"/>
              </w:rPr>
            </w:pPr>
            <w:r>
              <w:t xml:space="preserve">Turn track changes (tracked change: A mark that shows where a deletion, insertion, or other editing change has been made in a document.) on or off.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ALT+SHFT+C</w:t>
            </w:r>
          </w:p>
        </w:tc>
        <w:tc>
          <w:tcPr>
            <w:tcW w:w="0" w:type="auto"/>
            <w:vAlign w:val="center"/>
            <w:hideMark/>
          </w:tcPr>
          <w:p w:rsidR="00FC11EC" w:rsidRDefault="00FC11EC">
            <w:pPr>
              <w:rPr>
                <w:sz w:val="24"/>
                <w:szCs w:val="24"/>
              </w:rPr>
            </w:pPr>
            <w:r>
              <w:t xml:space="preserve">Close the Reviewing Pane if it is open.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963"/>
        <w:gridCol w:w="4281"/>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Reading layout view</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HOME</w:t>
            </w:r>
          </w:p>
        </w:tc>
        <w:tc>
          <w:tcPr>
            <w:tcW w:w="0" w:type="auto"/>
            <w:vAlign w:val="center"/>
            <w:hideMark/>
          </w:tcPr>
          <w:p w:rsidR="00FC11EC" w:rsidRDefault="00FC11EC">
            <w:pPr>
              <w:rPr>
                <w:sz w:val="24"/>
                <w:szCs w:val="24"/>
              </w:rPr>
            </w:pPr>
            <w:r>
              <w:t xml:space="preserve">Go to beginning of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END</w:t>
            </w:r>
          </w:p>
        </w:tc>
        <w:tc>
          <w:tcPr>
            <w:tcW w:w="0" w:type="auto"/>
            <w:vAlign w:val="center"/>
            <w:hideMark/>
          </w:tcPr>
          <w:p w:rsidR="00FC11EC" w:rsidRDefault="00FC11EC">
            <w:pPr>
              <w:rPr>
                <w:sz w:val="24"/>
                <w:szCs w:val="24"/>
              </w:rPr>
            </w:pPr>
            <w:r>
              <w:t xml:space="preserve">Go to end of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Number, then ENTER</w:t>
            </w:r>
          </w:p>
        </w:tc>
        <w:tc>
          <w:tcPr>
            <w:tcW w:w="0" w:type="auto"/>
            <w:vAlign w:val="center"/>
            <w:hideMark/>
          </w:tcPr>
          <w:p w:rsidR="00FC11EC" w:rsidRDefault="00FC11EC">
            <w:pPr>
              <w:rPr>
                <w:sz w:val="24"/>
                <w:szCs w:val="24"/>
              </w:rPr>
            </w:pPr>
            <w:r>
              <w:t xml:space="preserve">Go to page number.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w:t>
            </w:r>
          </w:p>
        </w:tc>
        <w:tc>
          <w:tcPr>
            <w:tcW w:w="0" w:type="auto"/>
            <w:vAlign w:val="center"/>
            <w:hideMark/>
          </w:tcPr>
          <w:p w:rsidR="00FC11EC" w:rsidRDefault="00FC11EC">
            <w:pPr>
              <w:rPr>
                <w:sz w:val="24"/>
                <w:szCs w:val="24"/>
              </w:rPr>
            </w:pPr>
            <w:r>
              <w:t xml:space="preserve">Increase the size of selected text by one point.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w:t>
            </w:r>
          </w:p>
        </w:tc>
        <w:tc>
          <w:tcPr>
            <w:tcW w:w="0" w:type="auto"/>
            <w:vAlign w:val="center"/>
            <w:hideMark/>
          </w:tcPr>
          <w:p w:rsidR="00FC11EC" w:rsidRDefault="00FC11EC">
            <w:pPr>
              <w:rPr>
                <w:sz w:val="24"/>
                <w:szCs w:val="24"/>
              </w:rPr>
            </w:pPr>
            <w:r>
              <w:t xml:space="preserve">Decrease the size of selected text by one point.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ESC</w:t>
            </w:r>
          </w:p>
        </w:tc>
        <w:tc>
          <w:tcPr>
            <w:tcW w:w="0" w:type="auto"/>
            <w:vAlign w:val="center"/>
            <w:hideMark/>
          </w:tcPr>
          <w:p w:rsidR="00FC11EC" w:rsidRDefault="00FC11EC">
            <w:pPr>
              <w:rPr>
                <w:sz w:val="24"/>
                <w:szCs w:val="24"/>
              </w:rPr>
            </w:pPr>
            <w:r>
              <w:t xml:space="preserve">Exit reading layout view.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214"/>
        <w:gridCol w:w="3888"/>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References, footnotes, and endnotes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ALT+SHFT+O</w:t>
            </w:r>
          </w:p>
        </w:tc>
        <w:tc>
          <w:tcPr>
            <w:tcW w:w="0" w:type="auto"/>
            <w:vAlign w:val="center"/>
            <w:hideMark/>
          </w:tcPr>
          <w:p w:rsidR="00FC11EC" w:rsidRDefault="00FC11EC">
            <w:pPr>
              <w:rPr>
                <w:sz w:val="24"/>
                <w:szCs w:val="24"/>
              </w:rPr>
            </w:pPr>
            <w:r>
              <w:t xml:space="preserve">Mark a table of contents entry.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ALT+SHFT+I</w:t>
            </w:r>
          </w:p>
        </w:tc>
        <w:tc>
          <w:tcPr>
            <w:tcW w:w="0" w:type="auto"/>
            <w:vAlign w:val="center"/>
            <w:hideMark/>
          </w:tcPr>
          <w:p w:rsidR="00FC11EC" w:rsidRDefault="00FC11EC">
            <w:pPr>
              <w:rPr>
                <w:sz w:val="24"/>
                <w:szCs w:val="24"/>
              </w:rPr>
            </w:pPr>
            <w:r>
              <w:t xml:space="preserve">Mark a table of </w:t>
            </w:r>
            <w:proofErr w:type="gramStart"/>
            <w:r>
              <w:t>authorities</w:t>
            </w:r>
            <w:proofErr w:type="gramEnd"/>
            <w:r>
              <w:t xml:space="preserve"> entry (citation).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ALT+SHFT+X</w:t>
            </w:r>
          </w:p>
        </w:tc>
        <w:tc>
          <w:tcPr>
            <w:tcW w:w="0" w:type="auto"/>
            <w:vAlign w:val="center"/>
            <w:hideMark/>
          </w:tcPr>
          <w:p w:rsidR="00FC11EC" w:rsidRDefault="00FC11EC">
            <w:pPr>
              <w:rPr>
                <w:sz w:val="24"/>
                <w:szCs w:val="24"/>
              </w:rPr>
            </w:pPr>
            <w:r>
              <w:t xml:space="preserve">Mark an index entry.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ALT+CTRL+F</w:t>
            </w:r>
          </w:p>
        </w:tc>
        <w:tc>
          <w:tcPr>
            <w:tcW w:w="0" w:type="auto"/>
            <w:vAlign w:val="center"/>
            <w:hideMark/>
          </w:tcPr>
          <w:p w:rsidR="00FC11EC" w:rsidRDefault="00FC11EC">
            <w:pPr>
              <w:rPr>
                <w:sz w:val="24"/>
                <w:szCs w:val="24"/>
              </w:rPr>
            </w:pPr>
            <w:r>
              <w:t xml:space="preserve">Insert a footnote.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ALT+CTRL+D</w:t>
            </w:r>
          </w:p>
        </w:tc>
        <w:tc>
          <w:tcPr>
            <w:tcW w:w="0" w:type="auto"/>
            <w:vAlign w:val="center"/>
            <w:hideMark/>
          </w:tcPr>
          <w:p w:rsidR="00FC11EC" w:rsidRDefault="00FC11EC">
            <w:pPr>
              <w:rPr>
                <w:sz w:val="24"/>
                <w:szCs w:val="24"/>
              </w:rPr>
            </w:pPr>
            <w:r>
              <w:t xml:space="preserve">Insert an endnote.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294"/>
        <w:gridCol w:w="7769"/>
        <w:gridCol w:w="306"/>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Working with Web pages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CTRL+K</w:t>
            </w:r>
          </w:p>
        </w:tc>
        <w:tc>
          <w:tcPr>
            <w:tcW w:w="0" w:type="auto"/>
            <w:vAlign w:val="center"/>
            <w:hideMark/>
          </w:tcPr>
          <w:p w:rsidR="00FC11EC" w:rsidRDefault="00FC11EC">
            <w:pPr>
              <w:rPr>
                <w:sz w:val="24"/>
                <w:szCs w:val="24"/>
              </w:rPr>
            </w:pPr>
            <w:r>
              <w:t xml:space="preserve">Insert a hyperlink (hyperlink: Colored and underlined text or a graphic that you click to go to a file, a location in a file, a Web page on the World Wide Web, or a Web page on an intranet. Hyperlinks can also go to newsgroups and to Gopher, Telnet, and FTP sites.).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ALT+LEFT ARROW</w:t>
            </w:r>
          </w:p>
        </w:tc>
        <w:tc>
          <w:tcPr>
            <w:tcW w:w="0" w:type="auto"/>
            <w:vAlign w:val="center"/>
            <w:hideMark/>
          </w:tcPr>
          <w:p w:rsidR="00FC11EC" w:rsidRDefault="00FC11EC">
            <w:pPr>
              <w:rPr>
                <w:sz w:val="24"/>
                <w:szCs w:val="24"/>
              </w:rPr>
            </w:pPr>
            <w:r>
              <w:t xml:space="preserve">Go back one page.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ALT+RIGHT ARROW</w:t>
            </w:r>
          </w:p>
        </w:tc>
        <w:tc>
          <w:tcPr>
            <w:tcW w:w="0" w:type="auto"/>
            <w:vAlign w:val="center"/>
            <w:hideMark/>
          </w:tcPr>
          <w:p w:rsidR="00FC11EC" w:rsidRDefault="00FC11EC">
            <w:pPr>
              <w:rPr>
                <w:sz w:val="24"/>
                <w:szCs w:val="24"/>
              </w:rPr>
            </w:pPr>
            <w:r>
              <w:t xml:space="preserve">Go forward one page.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F9</w:t>
            </w:r>
          </w:p>
        </w:tc>
        <w:tc>
          <w:tcPr>
            <w:tcW w:w="0" w:type="auto"/>
            <w:vAlign w:val="center"/>
            <w:hideMark/>
          </w:tcPr>
          <w:p w:rsidR="00FC11EC" w:rsidRDefault="00FC11EC">
            <w:pPr>
              <w:rPr>
                <w:sz w:val="24"/>
                <w:szCs w:val="24"/>
              </w:rPr>
            </w:pPr>
            <w:r>
              <w:t xml:space="preserve">Refresh.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667"/>
        <w:gridCol w:w="7408"/>
        <w:gridCol w:w="294"/>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Delete text and graphics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BACKSPACE</w:t>
            </w:r>
          </w:p>
        </w:tc>
        <w:tc>
          <w:tcPr>
            <w:tcW w:w="0" w:type="auto"/>
            <w:vAlign w:val="center"/>
            <w:hideMark/>
          </w:tcPr>
          <w:p w:rsidR="00FC11EC" w:rsidRDefault="00FC11EC">
            <w:pPr>
              <w:rPr>
                <w:sz w:val="24"/>
                <w:szCs w:val="24"/>
              </w:rPr>
            </w:pPr>
            <w:r>
              <w:t xml:space="preserve">Delete one character to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CTRL+BACKSPACE</w:t>
            </w:r>
          </w:p>
        </w:tc>
        <w:tc>
          <w:tcPr>
            <w:tcW w:w="0" w:type="auto"/>
            <w:vAlign w:val="center"/>
            <w:hideMark/>
          </w:tcPr>
          <w:p w:rsidR="00FC11EC" w:rsidRDefault="00FC11EC">
            <w:pPr>
              <w:rPr>
                <w:sz w:val="24"/>
                <w:szCs w:val="24"/>
              </w:rPr>
            </w:pPr>
            <w:r>
              <w:t xml:space="preserve">Delete one word to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DELETE</w:t>
            </w:r>
          </w:p>
        </w:tc>
        <w:tc>
          <w:tcPr>
            <w:tcW w:w="0" w:type="auto"/>
            <w:vAlign w:val="center"/>
            <w:hideMark/>
          </w:tcPr>
          <w:p w:rsidR="00FC11EC" w:rsidRDefault="00FC11EC">
            <w:pPr>
              <w:rPr>
                <w:sz w:val="24"/>
                <w:szCs w:val="24"/>
              </w:rPr>
            </w:pPr>
            <w:r>
              <w:t xml:space="preserve">Delete one character to the right.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CTRL+DELETE</w:t>
            </w:r>
          </w:p>
        </w:tc>
        <w:tc>
          <w:tcPr>
            <w:tcW w:w="0" w:type="auto"/>
            <w:vAlign w:val="center"/>
            <w:hideMark/>
          </w:tcPr>
          <w:p w:rsidR="00FC11EC" w:rsidRDefault="00FC11EC">
            <w:pPr>
              <w:rPr>
                <w:sz w:val="24"/>
                <w:szCs w:val="24"/>
              </w:rPr>
            </w:pPr>
            <w:r>
              <w:t xml:space="preserve">Delete one word to the right.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CTRL+X</w:t>
            </w:r>
          </w:p>
        </w:tc>
        <w:tc>
          <w:tcPr>
            <w:tcW w:w="0" w:type="auto"/>
            <w:vAlign w:val="center"/>
            <w:hideMark/>
          </w:tcPr>
          <w:p w:rsidR="00FC11EC" w:rsidRDefault="00FC11EC">
            <w:pPr>
              <w:rPr>
                <w:sz w:val="24"/>
                <w:szCs w:val="24"/>
              </w:rPr>
            </w:pPr>
            <w:r>
              <w:t xml:space="preserve">Cut selected text to the Office Clipboard.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CTRL+Z</w:t>
            </w:r>
          </w:p>
        </w:tc>
        <w:tc>
          <w:tcPr>
            <w:tcW w:w="0" w:type="auto"/>
            <w:vAlign w:val="center"/>
            <w:hideMark/>
          </w:tcPr>
          <w:p w:rsidR="00FC11EC" w:rsidRDefault="00FC11EC">
            <w:pPr>
              <w:rPr>
                <w:sz w:val="24"/>
                <w:szCs w:val="24"/>
              </w:rPr>
            </w:pPr>
            <w:r>
              <w:t xml:space="preserve">Undo the last action.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CTRL+F3</w:t>
            </w:r>
          </w:p>
        </w:tc>
        <w:tc>
          <w:tcPr>
            <w:tcW w:w="0" w:type="auto"/>
            <w:vAlign w:val="center"/>
            <w:hideMark/>
          </w:tcPr>
          <w:p w:rsidR="00FC11EC" w:rsidRDefault="00FC11EC">
            <w:pPr>
              <w:rPr>
                <w:sz w:val="24"/>
                <w:szCs w:val="24"/>
              </w:rPr>
            </w:pPr>
            <w:r>
              <w:t xml:space="preserve">Cut to the Spike (Spike: A special AutoText entry that stores multiple deletions. Microsoft Word appends one item to another until you paste the contents as a group in a new location in your document. You can also use the Microsoft Office Clipboard to get the same result.).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2183"/>
        <w:gridCol w:w="6906"/>
        <w:gridCol w:w="280"/>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Copy and move text and graphics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CTRL+C</w:t>
            </w:r>
          </w:p>
        </w:tc>
        <w:tc>
          <w:tcPr>
            <w:tcW w:w="0" w:type="auto"/>
            <w:vAlign w:val="center"/>
            <w:hideMark/>
          </w:tcPr>
          <w:p w:rsidR="00FC11EC" w:rsidRDefault="00FC11EC">
            <w:pPr>
              <w:rPr>
                <w:sz w:val="24"/>
                <w:szCs w:val="24"/>
              </w:rPr>
            </w:pPr>
            <w:r>
              <w:t xml:space="preserve">Copy text or graphics.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CTRL+C, CTRL+C</w:t>
            </w:r>
          </w:p>
        </w:tc>
        <w:tc>
          <w:tcPr>
            <w:tcW w:w="0" w:type="auto"/>
            <w:vAlign w:val="center"/>
            <w:hideMark/>
          </w:tcPr>
          <w:p w:rsidR="00FC11EC" w:rsidRDefault="00FC11EC">
            <w:pPr>
              <w:rPr>
                <w:sz w:val="24"/>
                <w:szCs w:val="24"/>
              </w:rPr>
            </w:pPr>
            <w:r>
              <w:t xml:space="preserve">Display the Office Clipboard.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F2 (then move the insertion point and press ENTER)</w:t>
            </w:r>
          </w:p>
        </w:tc>
        <w:tc>
          <w:tcPr>
            <w:tcW w:w="0" w:type="auto"/>
            <w:vAlign w:val="center"/>
            <w:hideMark/>
          </w:tcPr>
          <w:p w:rsidR="00FC11EC" w:rsidRDefault="00FC11EC">
            <w:pPr>
              <w:rPr>
                <w:sz w:val="24"/>
                <w:szCs w:val="24"/>
              </w:rPr>
            </w:pPr>
            <w:r>
              <w:t xml:space="preserve">Move text or graphics.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ALT+F3</w:t>
            </w:r>
          </w:p>
        </w:tc>
        <w:tc>
          <w:tcPr>
            <w:tcW w:w="0" w:type="auto"/>
            <w:vAlign w:val="center"/>
            <w:hideMark/>
          </w:tcPr>
          <w:p w:rsidR="00FC11EC" w:rsidRDefault="00FC11EC">
            <w:pPr>
              <w:rPr>
                <w:sz w:val="24"/>
                <w:szCs w:val="24"/>
              </w:rPr>
            </w:pPr>
            <w:r>
              <w:t xml:space="preserve">Create AutoText (AutoText: A storage location for text or graphics you want to use again, such as a standard contract clause or a long distribution list. Each selection of text or graphics is recorded as an AutoText entry and is assigned a unique name.).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CTRL+V</w:t>
            </w:r>
          </w:p>
        </w:tc>
        <w:tc>
          <w:tcPr>
            <w:tcW w:w="0" w:type="auto"/>
            <w:vAlign w:val="center"/>
            <w:hideMark/>
          </w:tcPr>
          <w:p w:rsidR="00FC11EC" w:rsidRDefault="00FC11EC">
            <w:pPr>
              <w:rPr>
                <w:sz w:val="24"/>
                <w:szCs w:val="24"/>
              </w:rPr>
            </w:pPr>
            <w:r>
              <w:t xml:space="preserve">Paste the Office Clipboard contents.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CTRL+SHFT+F3</w:t>
            </w:r>
          </w:p>
        </w:tc>
        <w:tc>
          <w:tcPr>
            <w:tcW w:w="0" w:type="auto"/>
            <w:vAlign w:val="center"/>
            <w:hideMark/>
          </w:tcPr>
          <w:p w:rsidR="00FC11EC" w:rsidRDefault="00FC11EC">
            <w:pPr>
              <w:rPr>
                <w:sz w:val="24"/>
                <w:szCs w:val="24"/>
              </w:rPr>
            </w:pPr>
            <w:r>
              <w:t xml:space="preserve">Paste the Spike (Spike: A special AutoText entry that stores multiple deletions. Microsoft Word appends one item to another until you paste the contents as a group in a new location in your document. You can also use the Microsoft Office Clipboard to get the same result.) </w:t>
            </w:r>
            <w:proofErr w:type="gramStart"/>
            <w:r>
              <w:t>contents</w:t>
            </w:r>
            <w:proofErr w:type="gramEnd"/>
            <w:r>
              <w:t xml:space="preserv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ALT+SHFT+R</w:t>
            </w:r>
          </w:p>
        </w:tc>
        <w:tc>
          <w:tcPr>
            <w:tcW w:w="0" w:type="auto"/>
            <w:vAlign w:val="center"/>
            <w:hideMark/>
          </w:tcPr>
          <w:p w:rsidR="00FC11EC" w:rsidRDefault="00FC11EC">
            <w:pPr>
              <w:rPr>
                <w:sz w:val="24"/>
                <w:szCs w:val="24"/>
              </w:rPr>
            </w:pPr>
            <w:r>
              <w:t xml:space="preserve">Copy the header or footer used in the previous section of the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3612"/>
        <w:gridCol w:w="5494"/>
        <w:gridCol w:w="263"/>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Insert special characters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CTRL+F9</w:t>
            </w:r>
          </w:p>
        </w:tc>
        <w:tc>
          <w:tcPr>
            <w:tcW w:w="0" w:type="auto"/>
            <w:vAlign w:val="center"/>
            <w:hideMark/>
          </w:tcPr>
          <w:p w:rsidR="00FC11EC" w:rsidRDefault="00FC11EC">
            <w:pPr>
              <w:rPr>
                <w:sz w:val="24"/>
                <w:szCs w:val="24"/>
              </w:rPr>
            </w:pPr>
            <w:r>
              <w:t xml:space="preserve">A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ENTER (after typing the first few characters of the AutoText entry name and when the ScreenTip appears)</w:t>
            </w:r>
          </w:p>
        </w:tc>
        <w:tc>
          <w:tcPr>
            <w:tcW w:w="0" w:type="auto"/>
            <w:vAlign w:val="center"/>
            <w:hideMark/>
          </w:tcPr>
          <w:p w:rsidR="00FC11EC" w:rsidRDefault="00FC11EC">
            <w:pPr>
              <w:rPr>
                <w:sz w:val="24"/>
                <w:szCs w:val="24"/>
              </w:rPr>
            </w:pPr>
            <w:r>
              <w:t xml:space="preserve">An AutoText (AutoText: A storage location for text or graphics you want to use again, such as a standard contract clause or a long distribution list. Each selection of text or graphics is recorded as an AutoText entry and is assigned a unique name.) entry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SHFT+ENTER</w:t>
            </w:r>
          </w:p>
        </w:tc>
        <w:tc>
          <w:tcPr>
            <w:tcW w:w="0" w:type="auto"/>
            <w:vAlign w:val="center"/>
            <w:hideMark/>
          </w:tcPr>
          <w:p w:rsidR="00FC11EC" w:rsidRDefault="00FC11EC">
            <w:pPr>
              <w:rPr>
                <w:sz w:val="24"/>
                <w:szCs w:val="24"/>
              </w:rPr>
            </w:pPr>
            <w:r>
              <w:t xml:space="preserve">A line break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CTRL+ENTER</w:t>
            </w:r>
          </w:p>
        </w:tc>
        <w:tc>
          <w:tcPr>
            <w:tcW w:w="0" w:type="auto"/>
            <w:vAlign w:val="center"/>
            <w:hideMark/>
          </w:tcPr>
          <w:p w:rsidR="00FC11EC" w:rsidRDefault="00FC11EC">
            <w:pPr>
              <w:rPr>
                <w:sz w:val="24"/>
                <w:szCs w:val="24"/>
              </w:rPr>
            </w:pPr>
            <w:r>
              <w:t xml:space="preserve">A page break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CTRL+SHFT+ENTER</w:t>
            </w:r>
          </w:p>
        </w:tc>
        <w:tc>
          <w:tcPr>
            <w:tcW w:w="0" w:type="auto"/>
            <w:vAlign w:val="center"/>
            <w:hideMark/>
          </w:tcPr>
          <w:p w:rsidR="00FC11EC" w:rsidRDefault="00FC11EC">
            <w:pPr>
              <w:rPr>
                <w:sz w:val="24"/>
                <w:szCs w:val="24"/>
              </w:rPr>
            </w:pPr>
            <w:r>
              <w:t xml:space="preserve">A section break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ALT+CTRL+MINUS SIGN</w:t>
            </w:r>
          </w:p>
        </w:tc>
        <w:tc>
          <w:tcPr>
            <w:tcW w:w="0" w:type="auto"/>
            <w:vAlign w:val="center"/>
            <w:hideMark/>
          </w:tcPr>
          <w:p w:rsidR="00FC11EC" w:rsidRDefault="00FC11EC">
            <w:pPr>
              <w:rPr>
                <w:sz w:val="24"/>
                <w:szCs w:val="24"/>
              </w:rPr>
            </w:pPr>
            <w:r>
              <w:t xml:space="preserve">An </w:t>
            </w:r>
            <w:proofErr w:type="spellStart"/>
            <w:r>
              <w:t>em</w:t>
            </w:r>
            <w:proofErr w:type="spellEnd"/>
            <w:r>
              <w:t xml:space="preserve"> dash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CTRL+MINUS SIGN</w:t>
            </w:r>
          </w:p>
        </w:tc>
        <w:tc>
          <w:tcPr>
            <w:tcW w:w="0" w:type="auto"/>
            <w:vAlign w:val="center"/>
            <w:hideMark/>
          </w:tcPr>
          <w:p w:rsidR="00FC11EC" w:rsidRDefault="00FC11EC">
            <w:pPr>
              <w:rPr>
                <w:sz w:val="24"/>
                <w:szCs w:val="24"/>
              </w:rPr>
            </w:pPr>
            <w:r>
              <w:t xml:space="preserve">An en dash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CTRL+HYPHEN</w:t>
            </w:r>
          </w:p>
        </w:tc>
        <w:tc>
          <w:tcPr>
            <w:tcW w:w="0" w:type="auto"/>
            <w:vAlign w:val="center"/>
            <w:hideMark/>
          </w:tcPr>
          <w:p w:rsidR="00FC11EC" w:rsidRDefault="00FC11EC">
            <w:pPr>
              <w:rPr>
                <w:sz w:val="24"/>
                <w:szCs w:val="24"/>
              </w:rPr>
            </w:pPr>
            <w:r>
              <w:t xml:space="preserve">An optional hyphen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CTRL+SHFT+HYPHEN</w:t>
            </w:r>
          </w:p>
        </w:tc>
        <w:tc>
          <w:tcPr>
            <w:tcW w:w="0" w:type="auto"/>
            <w:vAlign w:val="center"/>
            <w:hideMark/>
          </w:tcPr>
          <w:p w:rsidR="00FC11EC" w:rsidRDefault="00FC11EC">
            <w:pPr>
              <w:rPr>
                <w:sz w:val="24"/>
                <w:szCs w:val="24"/>
              </w:rPr>
            </w:pPr>
            <w:r>
              <w:t xml:space="preserve">A </w:t>
            </w:r>
            <w:proofErr w:type="spellStart"/>
            <w:r>
              <w:t>nonbreaking</w:t>
            </w:r>
            <w:proofErr w:type="spellEnd"/>
            <w:r>
              <w:t xml:space="preserve"> hyphen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CTRL+SHFT+SPACEBAR</w:t>
            </w:r>
          </w:p>
        </w:tc>
        <w:tc>
          <w:tcPr>
            <w:tcW w:w="0" w:type="auto"/>
            <w:vAlign w:val="center"/>
            <w:hideMark/>
          </w:tcPr>
          <w:p w:rsidR="00FC11EC" w:rsidRDefault="00FC11EC">
            <w:pPr>
              <w:rPr>
                <w:sz w:val="24"/>
                <w:szCs w:val="24"/>
              </w:rPr>
            </w:pPr>
            <w:r>
              <w:t xml:space="preserve">A </w:t>
            </w:r>
            <w:proofErr w:type="spellStart"/>
            <w:r>
              <w:t>nonbreaking</w:t>
            </w:r>
            <w:proofErr w:type="spellEnd"/>
            <w:r>
              <w:t xml:space="preserve"> space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ALT+CTRL+C</w:t>
            </w:r>
          </w:p>
        </w:tc>
        <w:tc>
          <w:tcPr>
            <w:tcW w:w="0" w:type="auto"/>
            <w:vAlign w:val="center"/>
            <w:hideMark/>
          </w:tcPr>
          <w:p w:rsidR="00FC11EC" w:rsidRDefault="00FC11EC">
            <w:pPr>
              <w:rPr>
                <w:sz w:val="24"/>
                <w:szCs w:val="24"/>
              </w:rPr>
            </w:pPr>
            <w:r>
              <w:t xml:space="preserve">The copyright symbol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ALT+CTRL+R</w:t>
            </w:r>
          </w:p>
        </w:tc>
        <w:tc>
          <w:tcPr>
            <w:tcW w:w="0" w:type="auto"/>
            <w:vAlign w:val="center"/>
            <w:hideMark/>
          </w:tcPr>
          <w:p w:rsidR="00FC11EC" w:rsidRDefault="00FC11EC">
            <w:pPr>
              <w:rPr>
                <w:sz w:val="24"/>
                <w:szCs w:val="24"/>
              </w:rPr>
            </w:pPr>
            <w:r>
              <w:t xml:space="preserve">The registered trademark symbol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ALT+CTRL+T</w:t>
            </w:r>
          </w:p>
        </w:tc>
        <w:tc>
          <w:tcPr>
            <w:tcW w:w="0" w:type="auto"/>
            <w:vAlign w:val="center"/>
            <w:hideMark/>
          </w:tcPr>
          <w:p w:rsidR="00FC11EC" w:rsidRDefault="00FC11EC">
            <w:pPr>
              <w:rPr>
                <w:sz w:val="24"/>
                <w:szCs w:val="24"/>
              </w:rPr>
            </w:pPr>
            <w:r>
              <w:t xml:space="preserve">The trademark symbol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ALT+CTRL+PERIOD</w:t>
            </w:r>
          </w:p>
        </w:tc>
        <w:tc>
          <w:tcPr>
            <w:tcW w:w="0" w:type="auto"/>
            <w:vAlign w:val="center"/>
            <w:hideMark/>
          </w:tcPr>
          <w:p w:rsidR="00FC11EC" w:rsidRDefault="00FC11EC">
            <w:pPr>
              <w:rPr>
                <w:sz w:val="24"/>
                <w:szCs w:val="24"/>
              </w:rPr>
            </w:pPr>
            <w:r>
              <w:t xml:space="preserve">An ellipsis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 `</w:t>
            </w:r>
          </w:p>
        </w:tc>
        <w:tc>
          <w:tcPr>
            <w:tcW w:w="0" w:type="auto"/>
            <w:vAlign w:val="center"/>
            <w:hideMark/>
          </w:tcPr>
          <w:p w:rsidR="00FC11EC" w:rsidRDefault="00FC11EC">
            <w:pPr>
              <w:rPr>
                <w:sz w:val="24"/>
                <w:szCs w:val="24"/>
              </w:rPr>
            </w:pPr>
            <w:r>
              <w:t xml:space="preserve">A single opening quotation mark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 '</w:t>
            </w:r>
          </w:p>
        </w:tc>
        <w:tc>
          <w:tcPr>
            <w:tcW w:w="0" w:type="auto"/>
            <w:vAlign w:val="center"/>
            <w:hideMark/>
          </w:tcPr>
          <w:p w:rsidR="00FC11EC" w:rsidRDefault="00FC11EC">
            <w:pPr>
              <w:rPr>
                <w:sz w:val="24"/>
                <w:szCs w:val="24"/>
              </w:rPr>
            </w:pPr>
            <w:r>
              <w:t xml:space="preserve">A single closing quotation mark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 SHFT+'</w:t>
            </w:r>
          </w:p>
        </w:tc>
        <w:tc>
          <w:tcPr>
            <w:tcW w:w="0" w:type="auto"/>
            <w:vAlign w:val="center"/>
            <w:hideMark/>
          </w:tcPr>
          <w:p w:rsidR="00FC11EC" w:rsidRDefault="00FC11EC">
            <w:pPr>
              <w:rPr>
                <w:sz w:val="24"/>
                <w:szCs w:val="24"/>
              </w:rPr>
            </w:pPr>
            <w:r>
              <w:t xml:space="preserve">Double opening quotation marks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 SHFT+'</w:t>
            </w:r>
          </w:p>
        </w:tc>
        <w:tc>
          <w:tcPr>
            <w:tcW w:w="0" w:type="auto"/>
            <w:vAlign w:val="center"/>
            <w:hideMark/>
          </w:tcPr>
          <w:p w:rsidR="00FC11EC" w:rsidRDefault="00FC11EC">
            <w:pPr>
              <w:rPr>
                <w:sz w:val="24"/>
                <w:szCs w:val="24"/>
              </w:rPr>
            </w:pPr>
            <w:r>
              <w:t xml:space="preserve">Double closing quotation marks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635"/>
        <w:gridCol w:w="7471"/>
        <w:gridCol w:w="263"/>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Insert characters by using character codes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The character code, ALT+X</w:t>
            </w:r>
          </w:p>
        </w:tc>
        <w:tc>
          <w:tcPr>
            <w:tcW w:w="0" w:type="auto"/>
            <w:vAlign w:val="center"/>
            <w:hideMark/>
          </w:tcPr>
          <w:p w:rsidR="00FC11EC" w:rsidRDefault="00FC11EC">
            <w:pPr>
              <w:rPr>
                <w:sz w:val="24"/>
                <w:szCs w:val="24"/>
              </w:rPr>
            </w:pPr>
            <w:r>
              <w:t xml:space="preserve">The Unicode character for the specified Unicode (hexadecimal) character code. For example, to insert the euro currency symbol (), type 20AC, and then hold down the ALT key and press X.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proofErr w:type="spellStart"/>
            <w:r>
              <w:t>ALT+the</w:t>
            </w:r>
            <w:proofErr w:type="spellEnd"/>
            <w:r>
              <w:t xml:space="preserve"> character code (on the numeric keypad)</w:t>
            </w:r>
          </w:p>
        </w:tc>
        <w:tc>
          <w:tcPr>
            <w:tcW w:w="0" w:type="auto"/>
            <w:vAlign w:val="center"/>
            <w:hideMark/>
          </w:tcPr>
          <w:p w:rsidR="00FC11EC" w:rsidRDefault="00FC11EC">
            <w:pPr>
              <w:rPr>
                <w:sz w:val="24"/>
                <w:szCs w:val="24"/>
              </w:rPr>
            </w:pPr>
            <w:r>
              <w:t xml:space="preserve">The ANSI (ANSI character set: An 8-bit character set used by Microsoft Windows that allows you to represent up to 256 characters (0 through 255) by using your keyboard. The ASCII character set is a subset of the ANSI set.) </w:t>
            </w:r>
            <w:proofErr w:type="gramStart"/>
            <w:r>
              <w:t>character</w:t>
            </w:r>
            <w:proofErr w:type="gramEnd"/>
            <w:r>
              <w:t xml:space="preserve"> for the specified ANSI (decimal) character code. For example, to insert the euro currency symbol, hold down the ALT key and press 0128 on the numeric keypad.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6099"/>
        <w:gridCol w:w="2745"/>
        <w:gridCol w:w="525"/>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Extend a selection</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F8</w:t>
            </w:r>
          </w:p>
        </w:tc>
        <w:tc>
          <w:tcPr>
            <w:tcW w:w="0" w:type="auto"/>
            <w:vAlign w:val="center"/>
            <w:hideMark/>
          </w:tcPr>
          <w:p w:rsidR="00FC11EC" w:rsidRDefault="00FC11EC">
            <w:pPr>
              <w:rPr>
                <w:sz w:val="24"/>
                <w:szCs w:val="24"/>
              </w:rPr>
            </w:pPr>
            <w:r>
              <w:t xml:space="preserve">Turn extend mode 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F8, and then press LEFT ARROW or RIGHT ARROW</w:t>
            </w:r>
          </w:p>
        </w:tc>
        <w:tc>
          <w:tcPr>
            <w:tcW w:w="0" w:type="auto"/>
            <w:vAlign w:val="center"/>
            <w:hideMark/>
          </w:tcPr>
          <w:p w:rsidR="00FC11EC" w:rsidRDefault="00FC11EC">
            <w:pPr>
              <w:rPr>
                <w:sz w:val="24"/>
                <w:szCs w:val="24"/>
              </w:rPr>
            </w:pPr>
            <w:r>
              <w:t xml:space="preserve">Select the nearest character.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F8 (press once to select a word, twice to select a sentence, and so on)</w:t>
            </w:r>
          </w:p>
        </w:tc>
        <w:tc>
          <w:tcPr>
            <w:tcW w:w="0" w:type="auto"/>
            <w:vAlign w:val="center"/>
            <w:hideMark/>
          </w:tcPr>
          <w:p w:rsidR="00FC11EC" w:rsidRDefault="00FC11EC">
            <w:pPr>
              <w:rPr>
                <w:sz w:val="24"/>
                <w:szCs w:val="24"/>
              </w:rPr>
            </w:pPr>
            <w:r>
              <w:t xml:space="preserve">Increase the size of a selection.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SHFT+F8</w:t>
            </w:r>
          </w:p>
        </w:tc>
        <w:tc>
          <w:tcPr>
            <w:tcW w:w="0" w:type="auto"/>
            <w:vAlign w:val="center"/>
            <w:hideMark/>
          </w:tcPr>
          <w:p w:rsidR="00FC11EC" w:rsidRDefault="00FC11EC">
            <w:pPr>
              <w:rPr>
                <w:sz w:val="24"/>
                <w:szCs w:val="24"/>
              </w:rPr>
            </w:pPr>
            <w:r>
              <w:t xml:space="preserve">Reduce the size of a selection.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ESC</w:t>
            </w:r>
          </w:p>
        </w:tc>
        <w:tc>
          <w:tcPr>
            <w:tcW w:w="0" w:type="auto"/>
            <w:vAlign w:val="center"/>
            <w:hideMark/>
          </w:tcPr>
          <w:p w:rsidR="00FC11EC" w:rsidRDefault="00FC11EC">
            <w:pPr>
              <w:rPr>
                <w:sz w:val="24"/>
                <w:szCs w:val="24"/>
              </w:rPr>
            </w:pPr>
            <w:r>
              <w:t xml:space="preserve">Turn extend mode off.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SHFT+RIGHT ARROW</w:t>
            </w:r>
          </w:p>
        </w:tc>
        <w:tc>
          <w:tcPr>
            <w:tcW w:w="0" w:type="auto"/>
            <w:vAlign w:val="center"/>
            <w:hideMark/>
          </w:tcPr>
          <w:p w:rsidR="00FC11EC" w:rsidRDefault="00FC11EC">
            <w:pPr>
              <w:rPr>
                <w:sz w:val="24"/>
                <w:szCs w:val="24"/>
              </w:rPr>
            </w:pPr>
            <w:r>
              <w:t xml:space="preserve">One character to the right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SHFT+LEFT ARROW</w:t>
            </w:r>
          </w:p>
        </w:tc>
        <w:tc>
          <w:tcPr>
            <w:tcW w:w="0" w:type="auto"/>
            <w:vAlign w:val="center"/>
            <w:hideMark/>
          </w:tcPr>
          <w:p w:rsidR="00FC11EC" w:rsidRDefault="00FC11EC">
            <w:pPr>
              <w:rPr>
                <w:sz w:val="24"/>
                <w:szCs w:val="24"/>
              </w:rPr>
            </w:pPr>
            <w:r>
              <w:t xml:space="preserve">One character to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CTRL+SHFT+RIGHT ARROW</w:t>
            </w:r>
          </w:p>
        </w:tc>
        <w:tc>
          <w:tcPr>
            <w:tcW w:w="0" w:type="auto"/>
            <w:vAlign w:val="center"/>
            <w:hideMark/>
          </w:tcPr>
          <w:p w:rsidR="00FC11EC" w:rsidRDefault="00FC11EC">
            <w:pPr>
              <w:rPr>
                <w:sz w:val="24"/>
                <w:szCs w:val="24"/>
              </w:rPr>
            </w:pPr>
            <w:r>
              <w:t xml:space="preserve">To the end of a word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CTRL+SHFT+LEFT ARROW</w:t>
            </w:r>
          </w:p>
        </w:tc>
        <w:tc>
          <w:tcPr>
            <w:tcW w:w="0" w:type="auto"/>
            <w:vAlign w:val="center"/>
            <w:hideMark/>
          </w:tcPr>
          <w:p w:rsidR="00FC11EC" w:rsidRDefault="00FC11EC">
            <w:pPr>
              <w:rPr>
                <w:sz w:val="24"/>
                <w:szCs w:val="24"/>
              </w:rPr>
            </w:pPr>
            <w:r>
              <w:t xml:space="preserve">To the beginning of a word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SHFT+END</w:t>
            </w:r>
          </w:p>
        </w:tc>
        <w:tc>
          <w:tcPr>
            <w:tcW w:w="0" w:type="auto"/>
            <w:vAlign w:val="center"/>
            <w:hideMark/>
          </w:tcPr>
          <w:p w:rsidR="00FC11EC" w:rsidRDefault="00FC11EC">
            <w:pPr>
              <w:rPr>
                <w:sz w:val="24"/>
                <w:szCs w:val="24"/>
              </w:rPr>
            </w:pPr>
            <w:r>
              <w:t xml:space="preserve">To the end of a line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SHFT+HOME</w:t>
            </w:r>
          </w:p>
        </w:tc>
        <w:tc>
          <w:tcPr>
            <w:tcW w:w="0" w:type="auto"/>
            <w:vAlign w:val="center"/>
            <w:hideMark/>
          </w:tcPr>
          <w:p w:rsidR="00FC11EC" w:rsidRDefault="00FC11EC">
            <w:pPr>
              <w:rPr>
                <w:sz w:val="24"/>
                <w:szCs w:val="24"/>
              </w:rPr>
            </w:pPr>
            <w:r>
              <w:t xml:space="preserve">To the beginning of a line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SHFT+DOWN ARROW</w:t>
            </w:r>
          </w:p>
        </w:tc>
        <w:tc>
          <w:tcPr>
            <w:tcW w:w="0" w:type="auto"/>
            <w:vAlign w:val="center"/>
            <w:hideMark/>
          </w:tcPr>
          <w:p w:rsidR="00FC11EC" w:rsidRDefault="00FC11EC">
            <w:pPr>
              <w:rPr>
                <w:sz w:val="24"/>
                <w:szCs w:val="24"/>
              </w:rPr>
            </w:pPr>
            <w:r>
              <w:t xml:space="preserve">One line down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SHFT+UP ARROW</w:t>
            </w:r>
          </w:p>
        </w:tc>
        <w:tc>
          <w:tcPr>
            <w:tcW w:w="0" w:type="auto"/>
            <w:vAlign w:val="center"/>
            <w:hideMark/>
          </w:tcPr>
          <w:p w:rsidR="00FC11EC" w:rsidRDefault="00FC11EC">
            <w:pPr>
              <w:rPr>
                <w:sz w:val="24"/>
                <w:szCs w:val="24"/>
              </w:rPr>
            </w:pPr>
            <w:r>
              <w:t xml:space="preserve">One line up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CTRL+SHFT+DOWN ARROW</w:t>
            </w:r>
          </w:p>
        </w:tc>
        <w:tc>
          <w:tcPr>
            <w:tcW w:w="0" w:type="auto"/>
            <w:vAlign w:val="center"/>
            <w:hideMark/>
          </w:tcPr>
          <w:p w:rsidR="00FC11EC" w:rsidRDefault="00FC11EC">
            <w:pPr>
              <w:rPr>
                <w:sz w:val="24"/>
                <w:szCs w:val="24"/>
              </w:rPr>
            </w:pPr>
            <w:r>
              <w:t xml:space="preserve">To the end of a paragraph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CTRL+SHFT+UP ARROW</w:t>
            </w:r>
          </w:p>
        </w:tc>
        <w:tc>
          <w:tcPr>
            <w:tcW w:w="0" w:type="auto"/>
            <w:vAlign w:val="center"/>
            <w:hideMark/>
          </w:tcPr>
          <w:p w:rsidR="00FC11EC" w:rsidRDefault="00FC11EC">
            <w:pPr>
              <w:rPr>
                <w:sz w:val="24"/>
                <w:szCs w:val="24"/>
              </w:rPr>
            </w:pPr>
            <w:r>
              <w:t xml:space="preserve">To the beginning of a paragraph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SHFT+PAGE DOWN</w:t>
            </w:r>
          </w:p>
        </w:tc>
        <w:tc>
          <w:tcPr>
            <w:tcW w:w="0" w:type="auto"/>
            <w:vAlign w:val="center"/>
            <w:hideMark/>
          </w:tcPr>
          <w:p w:rsidR="00FC11EC" w:rsidRDefault="00FC11EC">
            <w:pPr>
              <w:rPr>
                <w:sz w:val="24"/>
                <w:szCs w:val="24"/>
              </w:rPr>
            </w:pPr>
            <w:r>
              <w:t xml:space="preserve">One screen down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SHFT+PAGE UP</w:t>
            </w:r>
          </w:p>
        </w:tc>
        <w:tc>
          <w:tcPr>
            <w:tcW w:w="0" w:type="auto"/>
            <w:vAlign w:val="center"/>
            <w:hideMark/>
          </w:tcPr>
          <w:p w:rsidR="00FC11EC" w:rsidRDefault="00FC11EC">
            <w:pPr>
              <w:rPr>
                <w:sz w:val="24"/>
                <w:szCs w:val="24"/>
              </w:rPr>
            </w:pPr>
            <w:r>
              <w:t xml:space="preserve">One screen up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CTRL+SHFT+HOME</w:t>
            </w:r>
          </w:p>
        </w:tc>
        <w:tc>
          <w:tcPr>
            <w:tcW w:w="0" w:type="auto"/>
            <w:vAlign w:val="center"/>
            <w:hideMark/>
          </w:tcPr>
          <w:p w:rsidR="00FC11EC" w:rsidRDefault="00FC11EC">
            <w:pPr>
              <w:rPr>
                <w:sz w:val="24"/>
                <w:szCs w:val="24"/>
              </w:rPr>
            </w:pPr>
            <w:r>
              <w:t xml:space="preserve">To the beginning of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CTRL+SHFT+END</w:t>
            </w:r>
          </w:p>
        </w:tc>
        <w:tc>
          <w:tcPr>
            <w:tcW w:w="0" w:type="auto"/>
            <w:vAlign w:val="center"/>
            <w:hideMark/>
          </w:tcPr>
          <w:p w:rsidR="00FC11EC" w:rsidRDefault="00FC11EC">
            <w:pPr>
              <w:rPr>
                <w:sz w:val="24"/>
                <w:szCs w:val="24"/>
              </w:rPr>
            </w:pPr>
            <w:r>
              <w:t xml:space="preserve">To the end of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ALT+CTRL+SHFT+PAGE DOWN</w:t>
            </w:r>
          </w:p>
        </w:tc>
        <w:tc>
          <w:tcPr>
            <w:tcW w:w="0" w:type="auto"/>
            <w:vAlign w:val="center"/>
            <w:hideMark/>
          </w:tcPr>
          <w:p w:rsidR="00FC11EC" w:rsidRDefault="00FC11EC">
            <w:pPr>
              <w:rPr>
                <w:sz w:val="24"/>
                <w:szCs w:val="24"/>
              </w:rPr>
            </w:pPr>
            <w:r>
              <w:t xml:space="preserve">To the end of a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CTRL+A</w:t>
            </w:r>
          </w:p>
        </w:tc>
        <w:tc>
          <w:tcPr>
            <w:tcW w:w="0" w:type="auto"/>
            <w:vAlign w:val="center"/>
            <w:hideMark/>
          </w:tcPr>
          <w:p w:rsidR="00FC11EC" w:rsidRDefault="00FC11EC">
            <w:pPr>
              <w:rPr>
                <w:sz w:val="24"/>
                <w:szCs w:val="24"/>
              </w:rPr>
            </w:pPr>
            <w:r>
              <w:t xml:space="preserve">To include the entire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CTRL+SHFT+F8, and then use the arrow keys; press ESC to cancel selection mode</w:t>
            </w:r>
          </w:p>
        </w:tc>
        <w:tc>
          <w:tcPr>
            <w:tcW w:w="0" w:type="auto"/>
            <w:vAlign w:val="center"/>
            <w:hideMark/>
          </w:tcPr>
          <w:p w:rsidR="00FC11EC" w:rsidRDefault="00FC11EC">
            <w:pPr>
              <w:rPr>
                <w:sz w:val="24"/>
                <w:szCs w:val="24"/>
              </w:rPr>
            </w:pPr>
            <w:r>
              <w:t xml:space="preserve">A vertical block of text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F8+arrow keys; press ESC to cancel selection mode</w:t>
            </w:r>
          </w:p>
        </w:tc>
        <w:tc>
          <w:tcPr>
            <w:tcW w:w="0" w:type="auto"/>
            <w:vAlign w:val="center"/>
            <w:hideMark/>
          </w:tcPr>
          <w:p w:rsidR="00FC11EC" w:rsidRDefault="00FC11EC">
            <w:pPr>
              <w:rPr>
                <w:sz w:val="24"/>
                <w:szCs w:val="24"/>
              </w:rPr>
            </w:pPr>
            <w:r>
              <w:t xml:space="preserve">To a specific location in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6657"/>
        <w:gridCol w:w="2279"/>
        <w:gridCol w:w="433"/>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Select text and graphics in a table</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TAB</w:t>
            </w:r>
          </w:p>
        </w:tc>
        <w:tc>
          <w:tcPr>
            <w:tcW w:w="0" w:type="auto"/>
            <w:vAlign w:val="center"/>
            <w:hideMark/>
          </w:tcPr>
          <w:p w:rsidR="00FC11EC" w:rsidRDefault="00FC11EC">
            <w:pPr>
              <w:rPr>
                <w:sz w:val="24"/>
                <w:szCs w:val="24"/>
              </w:rPr>
            </w:pPr>
            <w:r>
              <w:t xml:space="preserve">Select the next cell's contents.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SHFT+TAB</w:t>
            </w:r>
          </w:p>
        </w:tc>
        <w:tc>
          <w:tcPr>
            <w:tcW w:w="0" w:type="auto"/>
            <w:vAlign w:val="center"/>
            <w:hideMark/>
          </w:tcPr>
          <w:p w:rsidR="00FC11EC" w:rsidRDefault="00FC11EC">
            <w:pPr>
              <w:rPr>
                <w:sz w:val="24"/>
                <w:szCs w:val="24"/>
              </w:rPr>
            </w:pPr>
            <w:r>
              <w:t xml:space="preserve">Select the preceding cell's contents.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Hold down SHFT and press an arrow key repeatedly</w:t>
            </w:r>
          </w:p>
        </w:tc>
        <w:tc>
          <w:tcPr>
            <w:tcW w:w="0" w:type="auto"/>
            <w:vAlign w:val="center"/>
            <w:hideMark/>
          </w:tcPr>
          <w:p w:rsidR="00FC11EC" w:rsidRDefault="00FC11EC">
            <w:pPr>
              <w:rPr>
                <w:sz w:val="24"/>
                <w:szCs w:val="24"/>
              </w:rPr>
            </w:pPr>
            <w:r>
              <w:t xml:space="preserve">Extend a selection to adjacent cells.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Click in the column's top or bottom cell. Hold down SHFT and press the UP ARROW or DOWN ARROW key repeatedly</w:t>
            </w:r>
          </w:p>
        </w:tc>
        <w:tc>
          <w:tcPr>
            <w:tcW w:w="0" w:type="auto"/>
            <w:vAlign w:val="center"/>
            <w:hideMark/>
          </w:tcPr>
          <w:p w:rsidR="00FC11EC" w:rsidRDefault="00FC11EC">
            <w:pPr>
              <w:rPr>
                <w:sz w:val="24"/>
                <w:szCs w:val="24"/>
              </w:rPr>
            </w:pPr>
            <w:r>
              <w:t xml:space="preserve">Select a column.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CTRL+SHFT+F8, and then use the arrow keys; press ESC to cancel selection mode</w:t>
            </w:r>
          </w:p>
        </w:tc>
        <w:tc>
          <w:tcPr>
            <w:tcW w:w="0" w:type="auto"/>
            <w:vAlign w:val="center"/>
            <w:hideMark/>
          </w:tcPr>
          <w:p w:rsidR="00FC11EC" w:rsidRDefault="00FC11EC">
            <w:pPr>
              <w:rPr>
                <w:sz w:val="24"/>
                <w:szCs w:val="24"/>
              </w:rPr>
            </w:pPr>
            <w:r>
              <w:t xml:space="preserve">Extend a selection (or block).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SHFT+F8</w:t>
            </w:r>
          </w:p>
        </w:tc>
        <w:tc>
          <w:tcPr>
            <w:tcW w:w="0" w:type="auto"/>
            <w:vAlign w:val="center"/>
            <w:hideMark/>
          </w:tcPr>
          <w:p w:rsidR="00FC11EC" w:rsidRDefault="00FC11EC">
            <w:pPr>
              <w:rPr>
                <w:sz w:val="24"/>
                <w:szCs w:val="24"/>
              </w:rPr>
            </w:pPr>
            <w:r>
              <w:t xml:space="preserve">Remove the selection.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ALT+5 on the numeric keypad (with NUM LOCK off)</w:t>
            </w:r>
          </w:p>
        </w:tc>
        <w:tc>
          <w:tcPr>
            <w:tcW w:w="0" w:type="auto"/>
            <w:vAlign w:val="center"/>
            <w:hideMark/>
          </w:tcPr>
          <w:p w:rsidR="00FC11EC" w:rsidRDefault="00FC11EC">
            <w:pPr>
              <w:rPr>
                <w:sz w:val="24"/>
                <w:szCs w:val="24"/>
              </w:rPr>
            </w:pPr>
            <w:r>
              <w:t xml:space="preserve">Select an entire table.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2103"/>
        <w:gridCol w:w="6715"/>
        <w:gridCol w:w="551"/>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Move the insertion point</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LEFT ARROW</w:t>
            </w:r>
          </w:p>
        </w:tc>
        <w:tc>
          <w:tcPr>
            <w:tcW w:w="0" w:type="auto"/>
            <w:vAlign w:val="center"/>
            <w:hideMark/>
          </w:tcPr>
          <w:p w:rsidR="00FC11EC" w:rsidRDefault="00FC11EC">
            <w:pPr>
              <w:rPr>
                <w:sz w:val="24"/>
                <w:szCs w:val="24"/>
              </w:rPr>
            </w:pPr>
            <w:r>
              <w:t xml:space="preserve">One character to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RIGHT ARROW</w:t>
            </w:r>
          </w:p>
        </w:tc>
        <w:tc>
          <w:tcPr>
            <w:tcW w:w="0" w:type="auto"/>
            <w:vAlign w:val="center"/>
            <w:hideMark/>
          </w:tcPr>
          <w:p w:rsidR="00FC11EC" w:rsidRDefault="00FC11EC">
            <w:pPr>
              <w:rPr>
                <w:sz w:val="24"/>
                <w:szCs w:val="24"/>
              </w:rPr>
            </w:pPr>
            <w:r>
              <w:t xml:space="preserve">One character to the right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CTRL+LEFT ARROW</w:t>
            </w:r>
          </w:p>
        </w:tc>
        <w:tc>
          <w:tcPr>
            <w:tcW w:w="0" w:type="auto"/>
            <w:vAlign w:val="center"/>
            <w:hideMark/>
          </w:tcPr>
          <w:p w:rsidR="00FC11EC" w:rsidRDefault="00FC11EC">
            <w:pPr>
              <w:rPr>
                <w:sz w:val="24"/>
                <w:szCs w:val="24"/>
              </w:rPr>
            </w:pPr>
            <w:r>
              <w:t xml:space="preserve">One word to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CTRL+RIGHT ARROW</w:t>
            </w:r>
          </w:p>
        </w:tc>
        <w:tc>
          <w:tcPr>
            <w:tcW w:w="0" w:type="auto"/>
            <w:vAlign w:val="center"/>
            <w:hideMark/>
          </w:tcPr>
          <w:p w:rsidR="00FC11EC" w:rsidRDefault="00FC11EC">
            <w:pPr>
              <w:rPr>
                <w:sz w:val="24"/>
                <w:szCs w:val="24"/>
              </w:rPr>
            </w:pPr>
            <w:r>
              <w:t xml:space="preserve">One word to the right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CTRL+UP ARROW</w:t>
            </w:r>
          </w:p>
        </w:tc>
        <w:tc>
          <w:tcPr>
            <w:tcW w:w="0" w:type="auto"/>
            <w:vAlign w:val="center"/>
            <w:hideMark/>
          </w:tcPr>
          <w:p w:rsidR="00FC11EC" w:rsidRDefault="00FC11EC">
            <w:pPr>
              <w:rPr>
                <w:sz w:val="24"/>
                <w:szCs w:val="24"/>
              </w:rPr>
            </w:pPr>
            <w:r>
              <w:t xml:space="preserve">One paragraph up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CTRL+DOWN ARROW</w:t>
            </w:r>
          </w:p>
        </w:tc>
        <w:tc>
          <w:tcPr>
            <w:tcW w:w="0" w:type="auto"/>
            <w:vAlign w:val="center"/>
            <w:hideMark/>
          </w:tcPr>
          <w:p w:rsidR="00FC11EC" w:rsidRDefault="00FC11EC">
            <w:pPr>
              <w:rPr>
                <w:sz w:val="24"/>
                <w:szCs w:val="24"/>
              </w:rPr>
            </w:pPr>
            <w:r>
              <w:t xml:space="preserve">One paragraph down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SHFT+TAB</w:t>
            </w:r>
          </w:p>
        </w:tc>
        <w:tc>
          <w:tcPr>
            <w:tcW w:w="0" w:type="auto"/>
            <w:vAlign w:val="center"/>
            <w:hideMark/>
          </w:tcPr>
          <w:p w:rsidR="00FC11EC" w:rsidRDefault="00FC11EC">
            <w:pPr>
              <w:rPr>
                <w:sz w:val="24"/>
                <w:szCs w:val="24"/>
              </w:rPr>
            </w:pPr>
            <w:r>
              <w:t xml:space="preserve">One cell to the left (in a table)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TAB</w:t>
            </w:r>
          </w:p>
        </w:tc>
        <w:tc>
          <w:tcPr>
            <w:tcW w:w="0" w:type="auto"/>
            <w:vAlign w:val="center"/>
            <w:hideMark/>
          </w:tcPr>
          <w:p w:rsidR="00FC11EC" w:rsidRDefault="00FC11EC">
            <w:pPr>
              <w:rPr>
                <w:sz w:val="24"/>
                <w:szCs w:val="24"/>
              </w:rPr>
            </w:pPr>
            <w:r>
              <w:t xml:space="preserve">One cell to the right (in a table)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UP ARROW</w:t>
            </w:r>
          </w:p>
        </w:tc>
        <w:tc>
          <w:tcPr>
            <w:tcW w:w="0" w:type="auto"/>
            <w:vAlign w:val="center"/>
            <w:hideMark/>
          </w:tcPr>
          <w:p w:rsidR="00FC11EC" w:rsidRDefault="00FC11EC">
            <w:pPr>
              <w:rPr>
                <w:sz w:val="24"/>
                <w:szCs w:val="24"/>
              </w:rPr>
            </w:pPr>
            <w:r>
              <w:t xml:space="preserve">Up one line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DOWN ARROW</w:t>
            </w:r>
          </w:p>
        </w:tc>
        <w:tc>
          <w:tcPr>
            <w:tcW w:w="0" w:type="auto"/>
            <w:vAlign w:val="center"/>
            <w:hideMark/>
          </w:tcPr>
          <w:p w:rsidR="00FC11EC" w:rsidRDefault="00FC11EC">
            <w:pPr>
              <w:rPr>
                <w:sz w:val="24"/>
                <w:szCs w:val="24"/>
              </w:rPr>
            </w:pPr>
            <w:r>
              <w:t xml:space="preserve">Down one line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END</w:t>
            </w:r>
          </w:p>
        </w:tc>
        <w:tc>
          <w:tcPr>
            <w:tcW w:w="0" w:type="auto"/>
            <w:vAlign w:val="center"/>
            <w:hideMark/>
          </w:tcPr>
          <w:p w:rsidR="00FC11EC" w:rsidRDefault="00FC11EC">
            <w:pPr>
              <w:rPr>
                <w:sz w:val="24"/>
                <w:szCs w:val="24"/>
              </w:rPr>
            </w:pPr>
            <w:r>
              <w:t xml:space="preserve">To the end of a line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HOME</w:t>
            </w:r>
          </w:p>
        </w:tc>
        <w:tc>
          <w:tcPr>
            <w:tcW w:w="0" w:type="auto"/>
            <w:vAlign w:val="center"/>
            <w:hideMark/>
          </w:tcPr>
          <w:p w:rsidR="00FC11EC" w:rsidRDefault="00FC11EC">
            <w:pPr>
              <w:rPr>
                <w:sz w:val="24"/>
                <w:szCs w:val="24"/>
              </w:rPr>
            </w:pPr>
            <w:r>
              <w:t xml:space="preserve">To the beginning of a line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ALT+CTRL+PAGE UP</w:t>
            </w:r>
          </w:p>
        </w:tc>
        <w:tc>
          <w:tcPr>
            <w:tcW w:w="0" w:type="auto"/>
            <w:vAlign w:val="center"/>
            <w:hideMark/>
          </w:tcPr>
          <w:p w:rsidR="00FC11EC" w:rsidRDefault="00FC11EC">
            <w:pPr>
              <w:rPr>
                <w:sz w:val="24"/>
                <w:szCs w:val="24"/>
              </w:rPr>
            </w:pPr>
            <w:r>
              <w:t xml:space="preserve">To the top of the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ALT+CTRL+PAGE DOWN</w:t>
            </w:r>
          </w:p>
        </w:tc>
        <w:tc>
          <w:tcPr>
            <w:tcW w:w="0" w:type="auto"/>
            <w:vAlign w:val="center"/>
            <w:hideMark/>
          </w:tcPr>
          <w:p w:rsidR="00FC11EC" w:rsidRDefault="00FC11EC">
            <w:pPr>
              <w:rPr>
                <w:sz w:val="24"/>
                <w:szCs w:val="24"/>
              </w:rPr>
            </w:pPr>
            <w:r>
              <w:t xml:space="preserve">To the end of the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PAGE UP</w:t>
            </w:r>
          </w:p>
        </w:tc>
        <w:tc>
          <w:tcPr>
            <w:tcW w:w="0" w:type="auto"/>
            <w:vAlign w:val="center"/>
            <w:hideMark/>
          </w:tcPr>
          <w:p w:rsidR="00FC11EC" w:rsidRDefault="00FC11EC">
            <w:pPr>
              <w:rPr>
                <w:sz w:val="24"/>
                <w:szCs w:val="24"/>
              </w:rPr>
            </w:pPr>
            <w:r>
              <w:t xml:space="preserve">Up one screen (scrolling)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PAGE DOWN</w:t>
            </w:r>
          </w:p>
        </w:tc>
        <w:tc>
          <w:tcPr>
            <w:tcW w:w="0" w:type="auto"/>
            <w:vAlign w:val="center"/>
            <w:hideMark/>
          </w:tcPr>
          <w:p w:rsidR="00FC11EC" w:rsidRDefault="00FC11EC">
            <w:pPr>
              <w:rPr>
                <w:sz w:val="24"/>
                <w:szCs w:val="24"/>
              </w:rPr>
            </w:pPr>
            <w:r>
              <w:t xml:space="preserve">Down one screen (scrolling)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CTRL+PAGE DOWN</w:t>
            </w:r>
          </w:p>
        </w:tc>
        <w:tc>
          <w:tcPr>
            <w:tcW w:w="0" w:type="auto"/>
            <w:vAlign w:val="center"/>
            <w:hideMark/>
          </w:tcPr>
          <w:p w:rsidR="00FC11EC" w:rsidRDefault="00FC11EC">
            <w:pPr>
              <w:rPr>
                <w:sz w:val="24"/>
                <w:szCs w:val="24"/>
              </w:rPr>
            </w:pPr>
            <w:r>
              <w:t xml:space="preserve">To the top of the next page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CTRL+PAGE UP</w:t>
            </w:r>
          </w:p>
        </w:tc>
        <w:tc>
          <w:tcPr>
            <w:tcW w:w="0" w:type="auto"/>
            <w:vAlign w:val="center"/>
            <w:hideMark/>
          </w:tcPr>
          <w:p w:rsidR="00FC11EC" w:rsidRDefault="00FC11EC">
            <w:pPr>
              <w:rPr>
                <w:sz w:val="24"/>
                <w:szCs w:val="24"/>
              </w:rPr>
            </w:pPr>
            <w:r>
              <w:t xml:space="preserve">To the top of the previous page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CTRL+END</w:t>
            </w:r>
          </w:p>
        </w:tc>
        <w:tc>
          <w:tcPr>
            <w:tcW w:w="0" w:type="auto"/>
            <w:vAlign w:val="center"/>
            <w:hideMark/>
          </w:tcPr>
          <w:p w:rsidR="00FC11EC" w:rsidRDefault="00FC11EC">
            <w:pPr>
              <w:rPr>
                <w:sz w:val="24"/>
                <w:szCs w:val="24"/>
              </w:rPr>
            </w:pPr>
            <w:r>
              <w:t xml:space="preserve">To the end of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CTRL+HOME</w:t>
            </w:r>
          </w:p>
        </w:tc>
        <w:tc>
          <w:tcPr>
            <w:tcW w:w="0" w:type="auto"/>
            <w:vAlign w:val="center"/>
            <w:hideMark/>
          </w:tcPr>
          <w:p w:rsidR="00FC11EC" w:rsidRDefault="00FC11EC">
            <w:pPr>
              <w:rPr>
                <w:sz w:val="24"/>
                <w:szCs w:val="24"/>
              </w:rPr>
            </w:pPr>
            <w:r>
              <w:t xml:space="preserve">To the beginning of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SHFT+F5</w:t>
            </w:r>
          </w:p>
        </w:tc>
        <w:tc>
          <w:tcPr>
            <w:tcW w:w="0" w:type="auto"/>
            <w:vAlign w:val="center"/>
            <w:hideMark/>
          </w:tcPr>
          <w:p w:rsidR="00FC11EC" w:rsidRDefault="00FC11EC">
            <w:pPr>
              <w:rPr>
                <w:sz w:val="24"/>
                <w:szCs w:val="24"/>
              </w:rPr>
            </w:pPr>
            <w:r>
              <w:t xml:space="preserve">To a previous revision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SHFT+F5</w:t>
            </w:r>
          </w:p>
        </w:tc>
        <w:tc>
          <w:tcPr>
            <w:tcW w:w="0" w:type="auto"/>
            <w:vAlign w:val="center"/>
            <w:hideMark/>
          </w:tcPr>
          <w:p w:rsidR="00FC11EC" w:rsidRDefault="00FC11EC">
            <w:pPr>
              <w:rPr>
                <w:sz w:val="24"/>
                <w:szCs w:val="24"/>
              </w:rPr>
            </w:pPr>
            <w:r>
              <w:t xml:space="preserve">After opening a document, to the location it was in when the document was last closed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668"/>
        <w:gridCol w:w="1952"/>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Move around in a table</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TAB</w:t>
            </w:r>
          </w:p>
        </w:tc>
        <w:tc>
          <w:tcPr>
            <w:tcW w:w="0" w:type="auto"/>
            <w:vAlign w:val="center"/>
            <w:hideMark/>
          </w:tcPr>
          <w:p w:rsidR="00FC11EC" w:rsidRDefault="00FC11EC">
            <w:pPr>
              <w:rPr>
                <w:sz w:val="24"/>
                <w:szCs w:val="24"/>
              </w:rPr>
            </w:pPr>
            <w:r>
              <w:t xml:space="preserve">Next cell in a row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SHFT+TAB</w:t>
            </w:r>
          </w:p>
        </w:tc>
        <w:tc>
          <w:tcPr>
            <w:tcW w:w="0" w:type="auto"/>
            <w:vAlign w:val="center"/>
            <w:hideMark/>
          </w:tcPr>
          <w:p w:rsidR="00FC11EC" w:rsidRDefault="00FC11EC">
            <w:pPr>
              <w:rPr>
                <w:sz w:val="24"/>
                <w:szCs w:val="24"/>
              </w:rPr>
            </w:pPr>
            <w:r>
              <w:t xml:space="preserve">Previous cell in a row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ALT+HOME</w:t>
            </w:r>
          </w:p>
        </w:tc>
        <w:tc>
          <w:tcPr>
            <w:tcW w:w="0" w:type="auto"/>
            <w:vAlign w:val="center"/>
            <w:hideMark/>
          </w:tcPr>
          <w:p w:rsidR="00FC11EC" w:rsidRDefault="00FC11EC">
            <w:pPr>
              <w:rPr>
                <w:sz w:val="24"/>
                <w:szCs w:val="24"/>
              </w:rPr>
            </w:pPr>
            <w:r>
              <w:t xml:space="preserve">First cell in a row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ALT+END</w:t>
            </w:r>
          </w:p>
        </w:tc>
        <w:tc>
          <w:tcPr>
            <w:tcW w:w="0" w:type="auto"/>
            <w:vAlign w:val="center"/>
            <w:hideMark/>
          </w:tcPr>
          <w:p w:rsidR="00FC11EC" w:rsidRDefault="00FC11EC">
            <w:pPr>
              <w:rPr>
                <w:sz w:val="24"/>
                <w:szCs w:val="24"/>
              </w:rPr>
            </w:pPr>
            <w:r>
              <w:t xml:space="preserve">Last cell in a row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ALT+PAGE UP</w:t>
            </w:r>
          </w:p>
        </w:tc>
        <w:tc>
          <w:tcPr>
            <w:tcW w:w="0" w:type="auto"/>
            <w:vAlign w:val="center"/>
            <w:hideMark/>
          </w:tcPr>
          <w:p w:rsidR="00FC11EC" w:rsidRDefault="00FC11EC">
            <w:pPr>
              <w:rPr>
                <w:sz w:val="24"/>
                <w:szCs w:val="24"/>
              </w:rPr>
            </w:pPr>
            <w:r>
              <w:t xml:space="preserve">First cell in a column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ALT+PAGE DOWN</w:t>
            </w:r>
          </w:p>
        </w:tc>
        <w:tc>
          <w:tcPr>
            <w:tcW w:w="0" w:type="auto"/>
            <w:vAlign w:val="center"/>
            <w:hideMark/>
          </w:tcPr>
          <w:p w:rsidR="00FC11EC" w:rsidRDefault="00FC11EC">
            <w:pPr>
              <w:rPr>
                <w:sz w:val="24"/>
                <w:szCs w:val="24"/>
              </w:rPr>
            </w:pPr>
            <w:r>
              <w:t xml:space="preserve">Last cell in a column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UP ARROW</w:t>
            </w:r>
          </w:p>
        </w:tc>
        <w:tc>
          <w:tcPr>
            <w:tcW w:w="0" w:type="auto"/>
            <w:vAlign w:val="center"/>
            <w:hideMark/>
          </w:tcPr>
          <w:p w:rsidR="00FC11EC" w:rsidRDefault="00FC11EC">
            <w:pPr>
              <w:rPr>
                <w:sz w:val="24"/>
                <w:szCs w:val="24"/>
              </w:rPr>
            </w:pPr>
            <w:r>
              <w:t xml:space="preserve">Previous row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DOWN ARROW</w:t>
            </w:r>
          </w:p>
        </w:tc>
        <w:tc>
          <w:tcPr>
            <w:tcW w:w="0" w:type="auto"/>
            <w:vAlign w:val="center"/>
            <w:hideMark/>
          </w:tcPr>
          <w:p w:rsidR="00FC11EC" w:rsidRDefault="00FC11EC">
            <w:pPr>
              <w:rPr>
                <w:sz w:val="24"/>
                <w:szCs w:val="24"/>
              </w:rPr>
            </w:pPr>
            <w:r>
              <w:t xml:space="preserve">Next row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072"/>
        <w:gridCol w:w="2478"/>
        <w:gridCol w:w="690"/>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Insert paragraphs and tab characters in a table</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ENTER</w:t>
            </w:r>
          </w:p>
        </w:tc>
        <w:tc>
          <w:tcPr>
            <w:tcW w:w="0" w:type="auto"/>
            <w:vAlign w:val="center"/>
            <w:hideMark/>
          </w:tcPr>
          <w:p w:rsidR="00FC11EC" w:rsidRDefault="00FC11EC">
            <w:pPr>
              <w:rPr>
                <w:sz w:val="24"/>
                <w:szCs w:val="24"/>
              </w:rPr>
            </w:pPr>
            <w:r>
              <w:t xml:space="preserve">New paragraphs in a cell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CTRL+TAB</w:t>
            </w:r>
          </w:p>
        </w:tc>
        <w:tc>
          <w:tcPr>
            <w:tcW w:w="0" w:type="auto"/>
            <w:vAlign w:val="center"/>
            <w:hideMark/>
          </w:tcPr>
          <w:p w:rsidR="00FC11EC" w:rsidRDefault="00FC11EC">
            <w:pPr>
              <w:rPr>
                <w:sz w:val="24"/>
                <w:szCs w:val="24"/>
              </w:rPr>
            </w:pPr>
            <w:r>
              <w:t xml:space="preserve">Tab characters in a cell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302"/>
        <w:gridCol w:w="2924"/>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Copy formatting</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CTRL+SHFT+C</w:t>
            </w:r>
          </w:p>
        </w:tc>
        <w:tc>
          <w:tcPr>
            <w:tcW w:w="0" w:type="auto"/>
            <w:vAlign w:val="center"/>
            <w:hideMark/>
          </w:tcPr>
          <w:p w:rsidR="00FC11EC" w:rsidRDefault="00FC11EC">
            <w:pPr>
              <w:rPr>
                <w:sz w:val="24"/>
                <w:szCs w:val="24"/>
              </w:rPr>
            </w:pPr>
            <w:r>
              <w:t xml:space="preserve">Copy formatting from text.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CTRL+SHFT+V</w:t>
            </w:r>
          </w:p>
        </w:tc>
        <w:tc>
          <w:tcPr>
            <w:tcW w:w="0" w:type="auto"/>
            <w:vAlign w:val="center"/>
            <w:hideMark/>
          </w:tcPr>
          <w:p w:rsidR="00FC11EC" w:rsidRDefault="00FC11EC">
            <w:pPr>
              <w:rPr>
                <w:sz w:val="24"/>
                <w:szCs w:val="24"/>
              </w:rPr>
            </w:pPr>
            <w:r>
              <w:t xml:space="preserve">Apply copied formatting to text.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291"/>
        <w:gridCol w:w="3041"/>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Change or resize the font</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w:t>
            </w:r>
          </w:p>
        </w:tc>
        <w:tc>
          <w:tcPr>
            <w:tcW w:w="0" w:type="auto"/>
            <w:vAlign w:val="center"/>
            <w:hideMark/>
          </w:tcPr>
          <w:p w:rsidR="00FC11EC" w:rsidRDefault="00FC11EC">
            <w:pPr>
              <w:rPr>
                <w:sz w:val="24"/>
                <w:szCs w:val="24"/>
              </w:rPr>
            </w:pPr>
            <w:r>
              <w:t xml:space="preserve">Change the font.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CTRL+SHFT+P</w:t>
            </w:r>
          </w:p>
        </w:tc>
        <w:tc>
          <w:tcPr>
            <w:tcW w:w="0" w:type="auto"/>
            <w:vAlign w:val="center"/>
            <w:hideMark/>
          </w:tcPr>
          <w:p w:rsidR="00FC11EC" w:rsidRDefault="00FC11EC">
            <w:pPr>
              <w:rPr>
                <w:sz w:val="24"/>
                <w:szCs w:val="24"/>
              </w:rPr>
            </w:pPr>
            <w:r>
              <w:t xml:space="preserve">Change the font size.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CTRL+SHFT+&gt;</w:t>
            </w:r>
          </w:p>
        </w:tc>
        <w:tc>
          <w:tcPr>
            <w:tcW w:w="0" w:type="auto"/>
            <w:vAlign w:val="center"/>
            <w:hideMark/>
          </w:tcPr>
          <w:p w:rsidR="00FC11EC" w:rsidRDefault="00FC11EC">
            <w:pPr>
              <w:rPr>
                <w:sz w:val="24"/>
                <w:szCs w:val="24"/>
              </w:rPr>
            </w:pPr>
            <w:r>
              <w:t xml:space="preserve">Increase the font size.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CTRL+SHFT+&lt;</w:t>
            </w:r>
          </w:p>
        </w:tc>
        <w:tc>
          <w:tcPr>
            <w:tcW w:w="0" w:type="auto"/>
            <w:vAlign w:val="center"/>
            <w:hideMark/>
          </w:tcPr>
          <w:p w:rsidR="00FC11EC" w:rsidRDefault="00FC11EC">
            <w:pPr>
              <w:rPr>
                <w:sz w:val="24"/>
                <w:szCs w:val="24"/>
              </w:rPr>
            </w:pPr>
            <w:r>
              <w:t xml:space="preserve">Decrease the font size.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w:t>
            </w:r>
          </w:p>
        </w:tc>
        <w:tc>
          <w:tcPr>
            <w:tcW w:w="0" w:type="auto"/>
            <w:vAlign w:val="center"/>
            <w:hideMark/>
          </w:tcPr>
          <w:p w:rsidR="00FC11EC" w:rsidRDefault="00FC11EC">
            <w:pPr>
              <w:rPr>
                <w:sz w:val="24"/>
                <w:szCs w:val="24"/>
              </w:rPr>
            </w:pPr>
            <w:r>
              <w:t xml:space="preserve">Increase the font size by 1 point.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w:t>
            </w:r>
          </w:p>
        </w:tc>
        <w:tc>
          <w:tcPr>
            <w:tcW w:w="0" w:type="auto"/>
            <w:vAlign w:val="center"/>
            <w:hideMark/>
          </w:tcPr>
          <w:p w:rsidR="00FC11EC" w:rsidRDefault="00FC11EC">
            <w:pPr>
              <w:rPr>
                <w:sz w:val="24"/>
                <w:szCs w:val="24"/>
              </w:rPr>
            </w:pPr>
            <w:r>
              <w:t xml:space="preserve">Decrease the font size by 1 point.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2113"/>
        <w:gridCol w:w="6212"/>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Apply character formats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CTRL+D</w:t>
            </w:r>
          </w:p>
        </w:tc>
        <w:tc>
          <w:tcPr>
            <w:tcW w:w="0" w:type="auto"/>
            <w:vAlign w:val="center"/>
            <w:hideMark/>
          </w:tcPr>
          <w:p w:rsidR="00FC11EC" w:rsidRDefault="00FC11EC">
            <w:pPr>
              <w:rPr>
                <w:sz w:val="24"/>
                <w:szCs w:val="24"/>
              </w:rPr>
            </w:pPr>
            <w:r>
              <w:t xml:space="preserve">Change the formatting of characters (Font command, Format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SHFT+F3</w:t>
            </w:r>
          </w:p>
        </w:tc>
        <w:tc>
          <w:tcPr>
            <w:tcW w:w="0" w:type="auto"/>
            <w:vAlign w:val="center"/>
            <w:hideMark/>
          </w:tcPr>
          <w:p w:rsidR="00FC11EC" w:rsidRDefault="00FC11EC">
            <w:pPr>
              <w:rPr>
                <w:sz w:val="24"/>
                <w:szCs w:val="24"/>
              </w:rPr>
            </w:pPr>
            <w:r>
              <w:t xml:space="preserve">Change the case of letters.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CTRL+SHFT+A</w:t>
            </w:r>
          </w:p>
        </w:tc>
        <w:tc>
          <w:tcPr>
            <w:tcW w:w="0" w:type="auto"/>
            <w:vAlign w:val="center"/>
            <w:hideMark/>
          </w:tcPr>
          <w:p w:rsidR="00FC11EC" w:rsidRDefault="00FC11EC">
            <w:pPr>
              <w:rPr>
                <w:sz w:val="24"/>
                <w:szCs w:val="24"/>
              </w:rPr>
            </w:pPr>
            <w:r>
              <w:t xml:space="preserve">Format letters as all capitals.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CTRL+B</w:t>
            </w:r>
          </w:p>
        </w:tc>
        <w:tc>
          <w:tcPr>
            <w:tcW w:w="0" w:type="auto"/>
            <w:vAlign w:val="center"/>
            <w:hideMark/>
          </w:tcPr>
          <w:p w:rsidR="00FC11EC" w:rsidRDefault="00FC11EC">
            <w:pPr>
              <w:rPr>
                <w:sz w:val="24"/>
                <w:szCs w:val="24"/>
              </w:rPr>
            </w:pPr>
            <w:r>
              <w:t xml:space="preserve">Apply bold formatting.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CTRL+U</w:t>
            </w:r>
          </w:p>
        </w:tc>
        <w:tc>
          <w:tcPr>
            <w:tcW w:w="0" w:type="auto"/>
            <w:vAlign w:val="center"/>
            <w:hideMark/>
          </w:tcPr>
          <w:p w:rsidR="00FC11EC" w:rsidRDefault="00FC11EC">
            <w:pPr>
              <w:rPr>
                <w:sz w:val="24"/>
                <w:szCs w:val="24"/>
              </w:rPr>
            </w:pPr>
            <w:r>
              <w:t xml:space="preserve">Apply an underline.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CTRL+SHFT+W</w:t>
            </w:r>
          </w:p>
        </w:tc>
        <w:tc>
          <w:tcPr>
            <w:tcW w:w="0" w:type="auto"/>
            <w:vAlign w:val="center"/>
            <w:hideMark/>
          </w:tcPr>
          <w:p w:rsidR="00FC11EC" w:rsidRDefault="00FC11EC">
            <w:pPr>
              <w:rPr>
                <w:sz w:val="24"/>
                <w:szCs w:val="24"/>
              </w:rPr>
            </w:pPr>
            <w:r>
              <w:t xml:space="preserve">Underline words but not spaces.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CTRL+SHFT+D</w:t>
            </w:r>
          </w:p>
        </w:tc>
        <w:tc>
          <w:tcPr>
            <w:tcW w:w="0" w:type="auto"/>
            <w:vAlign w:val="center"/>
            <w:hideMark/>
          </w:tcPr>
          <w:p w:rsidR="00FC11EC" w:rsidRDefault="00FC11EC">
            <w:pPr>
              <w:rPr>
                <w:sz w:val="24"/>
                <w:szCs w:val="24"/>
              </w:rPr>
            </w:pPr>
            <w:r>
              <w:t xml:space="preserve">Double-underline text.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CTRL+SHFT+H</w:t>
            </w:r>
          </w:p>
        </w:tc>
        <w:tc>
          <w:tcPr>
            <w:tcW w:w="0" w:type="auto"/>
            <w:vAlign w:val="center"/>
            <w:hideMark/>
          </w:tcPr>
          <w:p w:rsidR="00FC11EC" w:rsidRDefault="00FC11EC">
            <w:pPr>
              <w:rPr>
                <w:sz w:val="24"/>
                <w:szCs w:val="24"/>
              </w:rPr>
            </w:pPr>
            <w:r>
              <w:t xml:space="preserve">Apply hidden text formatting.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CTRL+I</w:t>
            </w:r>
          </w:p>
        </w:tc>
        <w:tc>
          <w:tcPr>
            <w:tcW w:w="0" w:type="auto"/>
            <w:vAlign w:val="center"/>
            <w:hideMark/>
          </w:tcPr>
          <w:p w:rsidR="00FC11EC" w:rsidRDefault="00FC11EC">
            <w:pPr>
              <w:rPr>
                <w:sz w:val="24"/>
                <w:szCs w:val="24"/>
              </w:rPr>
            </w:pPr>
            <w:r>
              <w:t xml:space="preserve">Apply italic formatting.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CTRL+SHFT+K</w:t>
            </w:r>
          </w:p>
        </w:tc>
        <w:tc>
          <w:tcPr>
            <w:tcW w:w="0" w:type="auto"/>
            <w:vAlign w:val="center"/>
            <w:hideMark/>
          </w:tcPr>
          <w:p w:rsidR="00FC11EC" w:rsidRDefault="00FC11EC">
            <w:pPr>
              <w:rPr>
                <w:sz w:val="24"/>
                <w:szCs w:val="24"/>
              </w:rPr>
            </w:pPr>
            <w:r>
              <w:t xml:space="preserve">Format letters as small capitals.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CTRL+EQUAL SIGN</w:t>
            </w:r>
          </w:p>
        </w:tc>
        <w:tc>
          <w:tcPr>
            <w:tcW w:w="0" w:type="auto"/>
            <w:vAlign w:val="center"/>
            <w:hideMark/>
          </w:tcPr>
          <w:p w:rsidR="00FC11EC" w:rsidRDefault="00FC11EC">
            <w:pPr>
              <w:rPr>
                <w:sz w:val="24"/>
                <w:szCs w:val="24"/>
              </w:rPr>
            </w:pPr>
            <w:r>
              <w:t xml:space="preserve">Apply subscript formatting (automatic spacing).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CTRL+SHFT+PLUS SIGN</w:t>
            </w:r>
          </w:p>
        </w:tc>
        <w:tc>
          <w:tcPr>
            <w:tcW w:w="0" w:type="auto"/>
            <w:vAlign w:val="center"/>
            <w:hideMark/>
          </w:tcPr>
          <w:p w:rsidR="00FC11EC" w:rsidRDefault="00FC11EC">
            <w:pPr>
              <w:rPr>
                <w:sz w:val="24"/>
                <w:szCs w:val="24"/>
              </w:rPr>
            </w:pPr>
            <w:r>
              <w:t xml:space="preserve">Apply superscript formatting (automatic spacing).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CTRL+SPACEBAR</w:t>
            </w:r>
          </w:p>
        </w:tc>
        <w:tc>
          <w:tcPr>
            <w:tcW w:w="0" w:type="auto"/>
            <w:vAlign w:val="center"/>
            <w:hideMark/>
          </w:tcPr>
          <w:p w:rsidR="00FC11EC" w:rsidRDefault="00FC11EC">
            <w:pPr>
              <w:rPr>
                <w:sz w:val="24"/>
                <w:szCs w:val="24"/>
              </w:rPr>
            </w:pPr>
            <w:r>
              <w:t xml:space="preserve">Remove manual character formatting.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CTRL+SHFT+Q</w:t>
            </w:r>
          </w:p>
        </w:tc>
        <w:tc>
          <w:tcPr>
            <w:tcW w:w="0" w:type="auto"/>
            <w:vAlign w:val="center"/>
            <w:hideMark/>
          </w:tcPr>
          <w:p w:rsidR="00FC11EC" w:rsidRDefault="00FC11EC">
            <w:pPr>
              <w:rPr>
                <w:sz w:val="24"/>
                <w:szCs w:val="24"/>
              </w:rPr>
            </w:pPr>
            <w:r>
              <w:t xml:space="preserve">Change the selection to the Symbol font.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5945"/>
        <w:gridCol w:w="2806"/>
        <w:gridCol w:w="61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View and copy text formats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 (asterisk)</w:t>
            </w:r>
          </w:p>
        </w:tc>
        <w:tc>
          <w:tcPr>
            <w:tcW w:w="0" w:type="auto"/>
            <w:vAlign w:val="center"/>
            <w:hideMark/>
          </w:tcPr>
          <w:p w:rsidR="00FC11EC" w:rsidRDefault="00FC11EC">
            <w:pPr>
              <w:rPr>
                <w:sz w:val="24"/>
                <w:szCs w:val="24"/>
              </w:rPr>
            </w:pPr>
            <w:r>
              <w:t xml:space="preserve">Display nonprinting characters.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SHFT+F1 (then click the text whose formatting you want to review)</w:t>
            </w:r>
          </w:p>
        </w:tc>
        <w:tc>
          <w:tcPr>
            <w:tcW w:w="0" w:type="auto"/>
            <w:vAlign w:val="center"/>
            <w:hideMark/>
          </w:tcPr>
          <w:p w:rsidR="00FC11EC" w:rsidRDefault="00FC11EC">
            <w:pPr>
              <w:rPr>
                <w:sz w:val="24"/>
                <w:szCs w:val="24"/>
              </w:rPr>
            </w:pPr>
            <w:r>
              <w:t xml:space="preserve">Review text formatting.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CTRL+SHFT+C</w:t>
            </w:r>
          </w:p>
        </w:tc>
        <w:tc>
          <w:tcPr>
            <w:tcW w:w="0" w:type="auto"/>
            <w:vAlign w:val="center"/>
            <w:hideMark/>
          </w:tcPr>
          <w:p w:rsidR="00FC11EC" w:rsidRDefault="00FC11EC">
            <w:pPr>
              <w:rPr>
                <w:sz w:val="24"/>
                <w:szCs w:val="24"/>
              </w:rPr>
            </w:pPr>
            <w:r>
              <w:t xml:space="preserve">Copy formats.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CTRL+SHFT+V</w:t>
            </w:r>
          </w:p>
        </w:tc>
        <w:tc>
          <w:tcPr>
            <w:tcW w:w="0" w:type="auto"/>
            <w:vAlign w:val="center"/>
            <w:hideMark/>
          </w:tcPr>
          <w:p w:rsidR="00FC11EC" w:rsidRDefault="00FC11EC">
            <w:pPr>
              <w:rPr>
                <w:sz w:val="24"/>
                <w:szCs w:val="24"/>
              </w:rPr>
            </w:pPr>
            <w:r>
              <w:t xml:space="preserve">Paste formats.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305"/>
        <w:gridCol w:w="4788"/>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Set line spacing</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CTRL+1</w:t>
            </w:r>
          </w:p>
        </w:tc>
        <w:tc>
          <w:tcPr>
            <w:tcW w:w="0" w:type="auto"/>
            <w:vAlign w:val="center"/>
            <w:hideMark/>
          </w:tcPr>
          <w:p w:rsidR="00FC11EC" w:rsidRDefault="00FC11EC">
            <w:pPr>
              <w:rPr>
                <w:sz w:val="24"/>
                <w:szCs w:val="24"/>
              </w:rPr>
            </w:pPr>
            <w:r>
              <w:t xml:space="preserve">Single-space lines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CTRL+2</w:t>
            </w:r>
          </w:p>
        </w:tc>
        <w:tc>
          <w:tcPr>
            <w:tcW w:w="0" w:type="auto"/>
            <w:vAlign w:val="center"/>
            <w:hideMark/>
          </w:tcPr>
          <w:p w:rsidR="00FC11EC" w:rsidRDefault="00FC11EC">
            <w:pPr>
              <w:rPr>
                <w:sz w:val="24"/>
                <w:szCs w:val="24"/>
              </w:rPr>
            </w:pPr>
            <w:r>
              <w:t xml:space="preserve">Double-space lines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CTRL+5</w:t>
            </w:r>
          </w:p>
        </w:tc>
        <w:tc>
          <w:tcPr>
            <w:tcW w:w="0" w:type="auto"/>
            <w:vAlign w:val="center"/>
            <w:hideMark/>
          </w:tcPr>
          <w:p w:rsidR="00FC11EC" w:rsidRDefault="00FC11EC">
            <w:pPr>
              <w:rPr>
                <w:sz w:val="24"/>
                <w:szCs w:val="24"/>
              </w:rPr>
            </w:pPr>
            <w:r>
              <w:t xml:space="preserve">Set 1.5-line spacing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CTRL+0 (zero)</w:t>
            </w:r>
          </w:p>
        </w:tc>
        <w:tc>
          <w:tcPr>
            <w:tcW w:w="0" w:type="auto"/>
            <w:vAlign w:val="center"/>
            <w:hideMark/>
          </w:tcPr>
          <w:p w:rsidR="00FC11EC" w:rsidRDefault="00FC11EC">
            <w:pPr>
              <w:rPr>
                <w:sz w:val="24"/>
                <w:szCs w:val="24"/>
              </w:rPr>
            </w:pPr>
            <w:r>
              <w:t xml:space="preserve">Add or remove one line space preceding a paragraph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366"/>
        <w:gridCol w:w="3785"/>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Align paragraphs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CTRL+E</w:t>
            </w:r>
          </w:p>
        </w:tc>
        <w:tc>
          <w:tcPr>
            <w:tcW w:w="0" w:type="auto"/>
            <w:vAlign w:val="center"/>
            <w:hideMark/>
          </w:tcPr>
          <w:p w:rsidR="00FC11EC" w:rsidRDefault="00FC11EC">
            <w:pPr>
              <w:rPr>
                <w:sz w:val="24"/>
                <w:szCs w:val="24"/>
              </w:rPr>
            </w:pPr>
            <w:r>
              <w:t xml:space="preserve">Center a paragraph.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CTRL+J</w:t>
            </w:r>
          </w:p>
        </w:tc>
        <w:tc>
          <w:tcPr>
            <w:tcW w:w="0" w:type="auto"/>
            <w:vAlign w:val="center"/>
            <w:hideMark/>
          </w:tcPr>
          <w:p w:rsidR="00FC11EC" w:rsidRDefault="00FC11EC">
            <w:pPr>
              <w:rPr>
                <w:sz w:val="24"/>
                <w:szCs w:val="24"/>
              </w:rPr>
            </w:pPr>
            <w:r>
              <w:t xml:space="preserve">Justify a paragraph.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CTRL+L</w:t>
            </w:r>
          </w:p>
        </w:tc>
        <w:tc>
          <w:tcPr>
            <w:tcW w:w="0" w:type="auto"/>
            <w:vAlign w:val="center"/>
            <w:hideMark/>
          </w:tcPr>
          <w:p w:rsidR="00FC11EC" w:rsidRDefault="00FC11EC">
            <w:pPr>
              <w:rPr>
                <w:sz w:val="24"/>
                <w:szCs w:val="24"/>
              </w:rPr>
            </w:pPr>
            <w:r>
              <w:t xml:space="preserve">Left align a paragraph.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CTRL+R</w:t>
            </w:r>
          </w:p>
        </w:tc>
        <w:tc>
          <w:tcPr>
            <w:tcW w:w="0" w:type="auto"/>
            <w:vAlign w:val="center"/>
            <w:hideMark/>
          </w:tcPr>
          <w:p w:rsidR="00FC11EC" w:rsidRDefault="00FC11EC">
            <w:pPr>
              <w:rPr>
                <w:sz w:val="24"/>
                <w:szCs w:val="24"/>
              </w:rPr>
            </w:pPr>
            <w:r>
              <w:t xml:space="preserve">Right align a paragraph.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CTRL+M</w:t>
            </w:r>
          </w:p>
        </w:tc>
        <w:tc>
          <w:tcPr>
            <w:tcW w:w="0" w:type="auto"/>
            <w:vAlign w:val="center"/>
            <w:hideMark/>
          </w:tcPr>
          <w:p w:rsidR="00FC11EC" w:rsidRDefault="00FC11EC">
            <w:pPr>
              <w:rPr>
                <w:sz w:val="24"/>
                <w:szCs w:val="24"/>
              </w:rPr>
            </w:pPr>
            <w:r>
              <w:t xml:space="preserve">Indent a paragraph from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CTRL+SHFT+M</w:t>
            </w:r>
          </w:p>
        </w:tc>
        <w:tc>
          <w:tcPr>
            <w:tcW w:w="0" w:type="auto"/>
            <w:vAlign w:val="center"/>
            <w:hideMark/>
          </w:tcPr>
          <w:p w:rsidR="00FC11EC" w:rsidRDefault="00FC11EC">
            <w:pPr>
              <w:rPr>
                <w:sz w:val="24"/>
                <w:szCs w:val="24"/>
              </w:rPr>
            </w:pPr>
            <w:r>
              <w:t xml:space="preserve">Remove a paragraph indent from the left.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CTRL+T</w:t>
            </w:r>
          </w:p>
        </w:tc>
        <w:tc>
          <w:tcPr>
            <w:tcW w:w="0" w:type="auto"/>
            <w:vAlign w:val="center"/>
            <w:hideMark/>
          </w:tcPr>
          <w:p w:rsidR="00FC11EC" w:rsidRDefault="00FC11EC">
            <w:pPr>
              <w:rPr>
                <w:sz w:val="24"/>
                <w:szCs w:val="24"/>
              </w:rPr>
            </w:pPr>
            <w:r>
              <w:t xml:space="preserve">Create a hanging indent.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CTRL+SHFT+T</w:t>
            </w:r>
          </w:p>
        </w:tc>
        <w:tc>
          <w:tcPr>
            <w:tcW w:w="0" w:type="auto"/>
            <w:vAlign w:val="center"/>
            <w:hideMark/>
          </w:tcPr>
          <w:p w:rsidR="00FC11EC" w:rsidRDefault="00FC11EC">
            <w:pPr>
              <w:rPr>
                <w:sz w:val="24"/>
                <w:szCs w:val="24"/>
              </w:rPr>
            </w:pPr>
            <w:r>
              <w:t xml:space="preserve">Reduce a hanging indent.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CTRL+Q</w:t>
            </w:r>
          </w:p>
        </w:tc>
        <w:tc>
          <w:tcPr>
            <w:tcW w:w="0" w:type="auto"/>
            <w:vAlign w:val="center"/>
            <w:hideMark/>
          </w:tcPr>
          <w:p w:rsidR="00FC11EC" w:rsidRDefault="00FC11EC">
            <w:pPr>
              <w:rPr>
                <w:sz w:val="24"/>
                <w:szCs w:val="24"/>
              </w:rPr>
            </w:pPr>
            <w:r>
              <w:t xml:space="preserve">Remove paragraph formatting.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320"/>
        <w:gridCol w:w="2390"/>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Apply paragraph styles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CTRL+SHFT+S</w:t>
            </w:r>
          </w:p>
        </w:tc>
        <w:tc>
          <w:tcPr>
            <w:tcW w:w="0" w:type="auto"/>
            <w:vAlign w:val="center"/>
            <w:hideMark/>
          </w:tcPr>
          <w:p w:rsidR="00FC11EC" w:rsidRDefault="00FC11EC">
            <w:pPr>
              <w:rPr>
                <w:sz w:val="24"/>
                <w:szCs w:val="24"/>
              </w:rPr>
            </w:pPr>
            <w:r>
              <w:t xml:space="preserve">Apply a style.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ALT+CTRL+K</w:t>
            </w:r>
          </w:p>
        </w:tc>
        <w:tc>
          <w:tcPr>
            <w:tcW w:w="0" w:type="auto"/>
            <w:vAlign w:val="center"/>
            <w:hideMark/>
          </w:tcPr>
          <w:p w:rsidR="00FC11EC" w:rsidRDefault="00FC11EC">
            <w:pPr>
              <w:rPr>
                <w:sz w:val="24"/>
                <w:szCs w:val="24"/>
              </w:rPr>
            </w:pPr>
            <w:r>
              <w:t xml:space="preserve">Start AutoFormat.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CTRL+SHFT+N</w:t>
            </w:r>
          </w:p>
        </w:tc>
        <w:tc>
          <w:tcPr>
            <w:tcW w:w="0" w:type="auto"/>
            <w:vAlign w:val="center"/>
            <w:hideMark/>
          </w:tcPr>
          <w:p w:rsidR="00FC11EC" w:rsidRDefault="00FC11EC">
            <w:pPr>
              <w:rPr>
                <w:sz w:val="24"/>
                <w:szCs w:val="24"/>
              </w:rPr>
            </w:pPr>
            <w:r>
              <w:t xml:space="preserve">Apply the Normal style.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ALT+CTRL+1</w:t>
            </w:r>
          </w:p>
        </w:tc>
        <w:tc>
          <w:tcPr>
            <w:tcW w:w="0" w:type="auto"/>
            <w:vAlign w:val="center"/>
            <w:hideMark/>
          </w:tcPr>
          <w:p w:rsidR="00FC11EC" w:rsidRDefault="00FC11EC">
            <w:pPr>
              <w:rPr>
                <w:sz w:val="24"/>
                <w:szCs w:val="24"/>
              </w:rPr>
            </w:pPr>
            <w:r>
              <w:t xml:space="preserve">Apply the Heading 1 style.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ALT+CTRL+2</w:t>
            </w:r>
          </w:p>
        </w:tc>
        <w:tc>
          <w:tcPr>
            <w:tcW w:w="0" w:type="auto"/>
            <w:vAlign w:val="center"/>
            <w:hideMark/>
          </w:tcPr>
          <w:p w:rsidR="00FC11EC" w:rsidRDefault="00FC11EC">
            <w:pPr>
              <w:rPr>
                <w:sz w:val="24"/>
                <w:szCs w:val="24"/>
              </w:rPr>
            </w:pPr>
            <w:r>
              <w:t xml:space="preserve">Apply the Heading 2 style.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ALT+CTRL+3</w:t>
            </w:r>
          </w:p>
        </w:tc>
        <w:tc>
          <w:tcPr>
            <w:tcW w:w="0" w:type="auto"/>
            <w:vAlign w:val="center"/>
            <w:hideMark/>
          </w:tcPr>
          <w:p w:rsidR="00FC11EC" w:rsidRDefault="00FC11EC">
            <w:pPr>
              <w:rPr>
                <w:sz w:val="24"/>
                <w:szCs w:val="24"/>
              </w:rPr>
            </w:pPr>
            <w:r>
              <w:t xml:space="preserve">Apply the Heading 3 style.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CTRL+SHFT+L</w:t>
            </w:r>
          </w:p>
        </w:tc>
        <w:tc>
          <w:tcPr>
            <w:tcW w:w="0" w:type="auto"/>
            <w:vAlign w:val="center"/>
            <w:hideMark/>
          </w:tcPr>
          <w:p w:rsidR="00FC11EC" w:rsidRDefault="00FC11EC">
            <w:pPr>
              <w:rPr>
                <w:sz w:val="24"/>
                <w:szCs w:val="24"/>
              </w:rPr>
            </w:pPr>
            <w:r>
              <w:t xml:space="preserve">Apply the List style.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256"/>
        <w:gridCol w:w="3107"/>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Performing a mail merge</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ALT+SHFT+K</w:t>
            </w:r>
          </w:p>
        </w:tc>
        <w:tc>
          <w:tcPr>
            <w:tcW w:w="0" w:type="auto"/>
            <w:vAlign w:val="center"/>
            <w:hideMark/>
          </w:tcPr>
          <w:p w:rsidR="00FC11EC" w:rsidRDefault="00FC11EC">
            <w:pPr>
              <w:rPr>
                <w:sz w:val="24"/>
                <w:szCs w:val="24"/>
              </w:rPr>
            </w:pPr>
            <w:r>
              <w:t xml:space="preserve">Preview a mail merge.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ALT+SHFT+N</w:t>
            </w:r>
          </w:p>
        </w:tc>
        <w:tc>
          <w:tcPr>
            <w:tcW w:w="0" w:type="auto"/>
            <w:vAlign w:val="center"/>
            <w:hideMark/>
          </w:tcPr>
          <w:p w:rsidR="00FC11EC" w:rsidRDefault="00FC11EC">
            <w:pPr>
              <w:rPr>
                <w:sz w:val="24"/>
                <w:szCs w:val="24"/>
              </w:rPr>
            </w:pPr>
            <w:r>
              <w:t xml:space="preserve">Merge 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ALT+SHFT+M</w:t>
            </w:r>
          </w:p>
        </w:tc>
        <w:tc>
          <w:tcPr>
            <w:tcW w:w="0" w:type="auto"/>
            <w:vAlign w:val="center"/>
            <w:hideMark/>
          </w:tcPr>
          <w:p w:rsidR="00FC11EC" w:rsidRDefault="00FC11EC">
            <w:pPr>
              <w:rPr>
                <w:sz w:val="24"/>
                <w:szCs w:val="24"/>
              </w:rPr>
            </w:pPr>
            <w:r>
              <w:t xml:space="preserve">Print the merged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ALT+SHFT+E</w:t>
            </w:r>
          </w:p>
        </w:tc>
        <w:tc>
          <w:tcPr>
            <w:tcW w:w="0" w:type="auto"/>
            <w:vAlign w:val="center"/>
            <w:hideMark/>
          </w:tcPr>
          <w:p w:rsidR="00FC11EC" w:rsidRDefault="00FC11EC">
            <w:pPr>
              <w:rPr>
                <w:sz w:val="24"/>
                <w:szCs w:val="24"/>
              </w:rPr>
            </w:pPr>
            <w:r>
              <w:t xml:space="preserve">Edit a mail-merge data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ALT+SHFT+F</w:t>
            </w:r>
          </w:p>
        </w:tc>
        <w:tc>
          <w:tcPr>
            <w:tcW w:w="0" w:type="auto"/>
            <w:vAlign w:val="center"/>
            <w:hideMark/>
          </w:tcPr>
          <w:p w:rsidR="00FC11EC" w:rsidRDefault="00FC11EC">
            <w:pPr>
              <w:rPr>
                <w:sz w:val="24"/>
                <w:szCs w:val="24"/>
              </w:rPr>
            </w:pPr>
            <w:r>
              <w:t xml:space="preserve">Insert a merge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502"/>
        <w:gridCol w:w="7605"/>
        <w:gridCol w:w="262"/>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Working with fields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ALT+SHFT+D</w:t>
            </w:r>
          </w:p>
        </w:tc>
        <w:tc>
          <w:tcPr>
            <w:tcW w:w="0" w:type="auto"/>
            <w:vAlign w:val="center"/>
            <w:hideMark/>
          </w:tcPr>
          <w:p w:rsidR="00FC11EC" w:rsidRDefault="00FC11EC">
            <w:pPr>
              <w:rPr>
                <w:sz w:val="24"/>
                <w:szCs w:val="24"/>
              </w:rPr>
            </w:pPr>
            <w:r>
              <w:t xml:space="preserve">Insert a DATE field (field: A set of codes that instructs Microsoft Word to insert text, graphics, page numbers, and other material into a document automatically. For example, the DATE field inserts the current date.).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ALT+CTRL+L</w:t>
            </w:r>
          </w:p>
        </w:tc>
        <w:tc>
          <w:tcPr>
            <w:tcW w:w="0" w:type="auto"/>
            <w:vAlign w:val="center"/>
            <w:hideMark/>
          </w:tcPr>
          <w:p w:rsidR="00FC11EC" w:rsidRDefault="00FC11EC">
            <w:pPr>
              <w:rPr>
                <w:sz w:val="24"/>
                <w:szCs w:val="24"/>
              </w:rPr>
            </w:pPr>
            <w:r>
              <w:t xml:space="preserve">Insert a LISTNUM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ALT+SHFT+P</w:t>
            </w:r>
          </w:p>
        </w:tc>
        <w:tc>
          <w:tcPr>
            <w:tcW w:w="0" w:type="auto"/>
            <w:vAlign w:val="center"/>
            <w:hideMark/>
          </w:tcPr>
          <w:p w:rsidR="00FC11EC" w:rsidRDefault="00FC11EC">
            <w:pPr>
              <w:rPr>
                <w:sz w:val="24"/>
                <w:szCs w:val="24"/>
              </w:rPr>
            </w:pPr>
            <w:r>
              <w:t xml:space="preserve">Insert a PAGE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ALT+SHFT+T</w:t>
            </w:r>
          </w:p>
        </w:tc>
        <w:tc>
          <w:tcPr>
            <w:tcW w:w="0" w:type="auto"/>
            <w:vAlign w:val="center"/>
            <w:hideMark/>
          </w:tcPr>
          <w:p w:rsidR="00FC11EC" w:rsidRDefault="00FC11EC">
            <w:pPr>
              <w:rPr>
                <w:sz w:val="24"/>
                <w:szCs w:val="24"/>
              </w:rPr>
            </w:pPr>
            <w:r>
              <w:t xml:space="preserve">Insert a TIME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CTRL+F9</w:t>
            </w:r>
          </w:p>
        </w:tc>
        <w:tc>
          <w:tcPr>
            <w:tcW w:w="0" w:type="auto"/>
            <w:vAlign w:val="center"/>
            <w:hideMark/>
          </w:tcPr>
          <w:p w:rsidR="00FC11EC" w:rsidRDefault="00FC11EC">
            <w:pPr>
              <w:rPr>
                <w:sz w:val="24"/>
                <w:szCs w:val="24"/>
              </w:rPr>
            </w:pPr>
            <w:r>
              <w:t xml:space="preserve">Insert an empty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CTRL+SHFT+F7</w:t>
            </w:r>
          </w:p>
        </w:tc>
        <w:tc>
          <w:tcPr>
            <w:tcW w:w="0" w:type="auto"/>
            <w:vAlign w:val="center"/>
            <w:hideMark/>
          </w:tcPr>
          <w:p w:rsidR="00FC11EC" w:rsidRDefault="00FC11EC">
            <w:pPr>
              <w:rPr>
                <w:sz w:val="24"/>
                <w:szCs w:val="24"/>
              </w:rPr>
            </w:pPr>
            <w:r>
              <w:t xml:space="preserve">Update linked information in a Microsoft Word source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F9</w:t>
            </w:r>
          </w:p>
        </w:tc>
        <w:tc>
          <w:tcPr>
            <w:tcW w:w="0" w:type="auto"/>
            <w:vAlign w:val="center"/>
            <w:hideMark/>
          </w:tcPr>
          <w:p w:rsidR="00FC11EC" w:rsidRDefault="00FC11EC">
            <w:pPr>
              <w:rPr>
                <w:sz w:val="24"/>
                <w:szCs w:val="24"/>
              </w:rPr>
            </w:pPr>
            <w:r>
              <w:t xml:space="preserve">Update selected fields.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CTRL+SHFT+F9</w:t>
            </w:r>
          </w:p>
        </w:tc>
        <w:tc>
          <w:tcPr>
            <w:tcW w:w="0" w:type="auto"/>
            <w:vAlign w:val="center"/>
            <w:hideMark/>
          </w:tcPr>
          <w:p w:rsidR="00FC11EC" w:rsidRDefault="00FC11EC">
            <w:pPr>
              <w:rPr>
                <w:sz w:val="24"/>
                <w:szCs w:val="24"/>
              </w:rPr>
            </w:pPr>
            <w:r>
              <w:t xml:space="preserve">Unlink a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SHFT+F9</w:t>
            </w:r>
          </w:p>
        </w:tc>
        <w:tc>
          <w:tcPr>
            <w:tcW w:w="0" w:type="auto"/>
            <w:vAlign w:val="center"/>
            <w:hideMark/>
          </w:tcPr>
          <w:p w:rsidR="00FC11EC" w:rsidRDefault="00FC11EC">
            <w:pPr>
              <w:rPr>
                <w:sz w:val="24"/>
                <w:szCs w:val="24"/>
              </w:rPr>
            </w:pPr>
            <w:r>
              <w:t xml:space="preserve">Switch between a selected field code (field code: Placeholder text that shows where specified information from your data source will appear; the elements in a field that generate a field's result. The field code includes the field characters, field type, and instructions.) </w:t>
            </w:r>
            <w:proofErr w:type="gramStart"/>
            <w:r>
              <w:t>and</w:t>
            </w:r>
            <w:proofErr w:type="gramEnd"/>
            <w:r>
              <w:t xml:space="preserve"> its result (field results: Text or graphics inserted in a document when Microsoft Word carries out a field's instructions. When you print the document or hide field codes, the field results replace the field codes.).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ALT+F9</w:t>
            </w:r>
          </w:p>
        </w:tc>
        <w:tc>
          <w:tcPr>
            <w:tcW w:w="0" w:type="auto"/>
            <w:vAlign w:val="center"/>
            <w:hideMark/>
          </w:tcPr>
          <w:p w:rsidR="00FC11EC" w:rsidRDefault="00FC11EC">
            <w:pPr>
              <w:rPr>
                <w:sz w:val="24"/>
                <w:szCs w:val="24"/>
              </w:rPr>
            </w:pPr>
            <w:r>
              <w:t xml:space="preserve">Switch between all field codes and their results.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ALT+SHFT+F9</w:t>
            </w:r>
          </w:p>
        </w:tc>
        <w:tc>
          <w:tcPr>
            <w:tcW w:w="0" w:type="auto"/>
            <w:vAlign w:val="center"/>
            <w:hideMark/>
          </w:tcPr>
          <w:p w:rsidR="00FC11EC" w:rsidRDefault="00FC11EC">
            <w:pPr>
              <w:rPr>
                <w:sz w:val="24"/>
                <w:szCs w:val="24"/>
              </w:rPr>
            </w:pPr>
            <w:r>
              <w:t xml:space="preserve">Run GOTOBUTTON or MACROBUTTON from the field that displays the field results.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F11</w:t>
            </w:r>
          </w:p>
        </w:tc>
        <w:tc>
          <w:tcPr>
            <w:tcW w:w="0" w:type="auto"/>
            <w:vAlign w:val="center"/>
            <w:hideMark/>
          </w:tcPr>
          <w:p w:rsidR="00FC11EC" w:rsidRDefault="00FC11EC">
            <w:pPr>
              <w:rPr>
                <w:sz w:val="24"/>
                <w:szCs w:val="24"/>
              </w:rPr>
            </w:pPr>
            <w:r>
              <w:t xml:space="preserve">Go to the next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SHFT+F11</w:t>
            </w:r>
          </w:p>
        </w:tc>
        <w:tc>
          <w:tcPr>
            <w:tcW w:w="0" w:type="auto"/>
            <w:vAlign w:val="center"/>
            <w:hideMark/>
          </w:tcPr>
          <w:p w:rsidR="00FC11EC" w:rsidRDefault="00FC11EC">
            <w:pPr>
              <w:rPr>
                <w:sz w:val="24"/>
                <w:szCs w:val="24"/>
              </w:rPr>
            </w:pPr>
            <w:r>
              <w:t xml:space="preserve">Go to the previous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CTRL+F11</w:t>
            </w:r>
          </w:p>
        </w:tc>
        <w:tc>
          <w:tcPr>
            <w:tcW w:w="0" w:type="auto"/>
            <w:vAlign w:val="center"/>
            <w:hideMark/>
          </w:tcPr>
          <w:p w:rsidR="00FC11EC" w:rsidRDefault="00FC11EC">
            <w:pPr>
              <w:rPr>
                <w:sz w:val="24"/>
                <w:szCs w:val="24"/>
              </w:rPr>
            </w:pPr>
            <w:r>
              <w:t xml:space="preserve">Lock a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CTRL+SHFT+F11</w:t>
            </w:r>
          </w:p>
        </w:tc>
        <w:tc>
          <w:tcPr>
            <w:tcW w:w="0" w:type="auto"/>
            <w:vAlign w:val="center"/>
            <w:hideMark/>
          </w:tcPr>
          <w:p w:rsidR="00FC11EC" w:rsidRDefault="00FC11EC">
            <w:pPr>
              <w:rPr>
                <w:sz w:val="24"/>
                <w:szCs w:val="24"/>
              </w:rPr>
            </w:pPr>
            <w:r>
              <w:t xml:space="preserve">Unlock a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400"/>
        <w:gridCol w:w="8664"/>
        <w:gridCol w:w="305"/>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Function keys</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F1</w:t>
            </w:r>
          </w:p>
        </w:tc>
        <w:tc>
          <w:tcPr>
            <w:tcW w:w="0" w:type="auto"/>
            <w:vAlign w:val="center"/>
            <w:hideMark/>
          </w:tcPr>
          <w:p w:rsidR="00FC11EC" w:rsidRDefault="00FC11EC">
            <w:pPr>
              <w:rPr>
                <w:sz w:val="24"/>
                <w:szCs w:val="24"/>
              </w:rPr>
            </w:pPr>
            <w:r>
              <w:t xml:space="preserve">Get Help or visit Microsoft Office Online.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F2</w:t>
            </w:r>
          </w:p>
        </w:tc>
        <w:tc>
          <w:tcPr>
            <w:tcW w:w="0" w:type="auto"/>
            <w:vAlign w:val="center"/>
            <w:hideMark/>
          </w:tcPr>
          <w:p w:rsidR="00FC11EC" w:rsidRDefault="00FC11EC">
            <w:pPr>
              <w:rPr>
                <w:sz w:val="24"/>
                <w:szCs w:val="24"/>
              </w:rPr>
            </w:pPr>
            <w:r>
              <w:t xml:space="preserve">Move text or graphics.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F3</w:t>
            </w:r>
          </w:p>
        </w:tc>
        <w:tc>
          <w:tcPr>
            <w:tcW w:w="0" w:type="auto"/>
            <w:vAlign w:val="center"/>
            <w:hideMark/>
          </w:tcPr>
          <w:p w:rsidR="00FC11EC" w:rsidRDefault="00FC11EC">
            <w:pPr>
              <w:rPr>
                <w:sz w:val="24"/>
                <w:szCs w:val="24"/>
              </w:rPr>
            </w:pPr>
            <w:r>
              <w:t xml:space="preserve">Insert an AutoText (AutoText: A storage location for text or graphics you want to use again, such as a standard contract clause or a long distribution list. Each selection of text or graphics is recorded as an AutoText entry and is assigned a unique name.) </w:t>
            </w:r>
            <w:proofErr w:type="gramStart"/>
            <w:r>
              <w:t>entry</w:t>
            </w:r>
            <w:proofErr w:type="gramEnd"/>
            <w:r>
              <w:t xml:space="preserve"> (after Microsoft Word displays the entry).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F4</w:t>
            </w:r>
          </w:p>
        </w:tc>
        <w:tc>
          <w:tcPr>
            <w:tcW w:w="0" w:type="auto"/>
            <w:vAlign w:val="center"/>
            <w:hideMark/>
          </w:tcPr>
          <w:p w:rsidR="00FC11EC" w:rsidRDefault="00FC11EC">
            <w:pPr>
              <w:rPr>
                <w:sz w:val="24"/>
                <w:szCs w:val="24"/>
              </w:rPr>
            </w:pPr>
            <w:r>
              <w:t xml:space="preserve">Repeat the last action.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F5</w:t>
            </w:r>
          </w:p>
        </w:tc>
        <w:tc>
          <w:tcPr>
            <w:tcW w:w="0" w:type="auto"/>
            <w:vAlign w:val="center"/>
            <w:hideMark/>
          </w:tcPr>
          <w:p w:rsidR="00FC11EC" w:rsidRDefault="00FC11EC">
            <w:pPr>
              <w:rPr>
                <w:sz w:val="24"/>
                <w:szCs w:val="24"/>
              </w:rPr>
            </w:pPr>
            <w:r>
              <w:t xml:space="preserve">Choose the Go To command (Edit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F6</w:t>
            </w:r>
          </w:p>
        </w:tc>
        <w:tc>
          <w:tcPr>
            <w:tcW w:w="0" w:type="auto"/>
            <w:vAlign w:val="center"/>
            <w:hideMark/>
          </w:tcPr>
          <w:p w:rsidR="00FC11EC" w:rsidRDefault="00FC11EC">
            <w:pPr>
              <w:rPr>
                <w:sz w:val="24"/>
                <w:szCs w:val="24"/>
              </w:rPr>
            </w:pPr>
            <w:r>
              <w:t xml:space="preserve">Go to the next pane or frame.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F7</w:t>
            </w:r>
          </w:p>
        </w:tc>
        <w:tc>
          <w:tcPr>
            <w:tcW w:w="0" w:type="auto"/>
            <w:vAlign w:val="center"/>
            <w:hideMark/>
          </w:tcPr>
          <w:p w:rsidR="00FC11EC" w:rsidRDefault="00FC11EC">
            <w:pPr>
              <w:rPr>
                <w:sz w:val="24"/>
                <w:szCs w:val="24"/>
              </w:rPr>
            </w:pPr>
            <w:r>
              <w:t xml:space="preserve">Choose the Spelling command (Tools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F8</w:t>
            </w:r>
          </w:p>
        </w:tc>
        <w:tc>
          <w:tcPr>
            <w:tcW w:w="0" w:type="auto"/>
            <w:vAlign w:val="center"/>
            <w:hideMark/>
          </w:tcPr>
          <w:p w:rsidR="00FC11EC" w:rsidRDefault="00FC11EC">
            <w:pPr>
              <w:rPr>
                <w:sz w:val="24"/>
                <w:szCs w:val="24"/>
              </w:rPr>
            </w:pPr>
            <w:r>
              <w:t xml:space="preserve">Extend a selection.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F9</w:t>
            </w:r>
          </w:p>
        </w:tc>
        <w:tc>
          <w:tcPr>
            <w:tcW w:w="0" w:type="auto"/>
            <w:vAlign w:val="center"/>
            <w:hideMark/>
          </w:tcPr>
          <w:p w:rsidR="00FC11EC" w:rsidRDefault="00FC11EC">
            <w:pPr>
              <w:rPr>
                <w:sz w:val="24"/>
                <w:szCs w:val="24"/>
              </w:rPr>
            </w:pPr>
            <w:r>
              <w:t xml:space="preserve">Update selected fields.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F10</w:t>
            </w:r>
          </w:p>
        </w:tc>
        <w:tc>
          <w:tcPr>
            <w:tcW w:w="0" w:type="auto"/>
            <w:vAlign w:val="center"/>
            <w:hideMark/>
          </w:tcPr>
          <w:p w:rsidR="00FC11EC" w:rsidRDefault="00FC11EC">
            <w:pPr>
              <w:rPr>
                <w:sz w:val="24"/>
                <w:szCs w:val="24"/>
              </w:rPr>
            </w:pPr>
            <w:r>
              <w:t xml:space="preserve">Activate the menu bar.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F11</w:t>
            </w:r>
          </w:p>
        </w:tc>
        <w:tc>
          <w:tcPr>
            <w:tcW w:w="0" w:type="auto"/>
            <w:vAlign w:val="center"/>
            <w:hideMark/>
          </w:tcPr>
          <w:p w:rsidR="00FC11EC" w:rsidRDefault="00FC11EC">
            <w:pPr>
              <w:rPr>
                <w:sz w:val="24"/>
                <w:szCs w:val="24"/>
              </w:rPr>
            </w:pPr>
            <w:r>
              <w:t xml:space="preserve">Go to the next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F12</w:t>
            </w:r>
          </w:p>
        </w:tc>
        <w:tc>
          <w:tcPr>
            <w:tcW w:w="0" w:type="auto"/>
            <w:vAlign w:val="center"/>
            <w:hideMark/>
          </w:tcPr>
          <w:p w:rsidR="00FC11EC" w:rsidRDefault="00FC11EC">
            <w:pPr>
              <w:rPr>
                <w:sz w:val="24"/>
                <w:szCs w:val="24"/>
              </w:rPr>
            </w:pPr>
            <w:r>
              <w:t xml:space="preserve">Choose the Save As command (File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956"/>
        <w:gridCol w:w="6103"/>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proofErr w:type="spellStart"/>
            <w:r>
              <w:t>SHIFT+Function</w:t>
            </w:r>
            <w:proofErr w:type="spellEnd"/>
            <w:r>
              <w:t xml:space="preserve"> key</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SHFT+F1</w:t>
            </w:r>
          </w:p>
        </w:tc>
        <w:tc>
          <w:tcPr>
            <w:tcW w:w="0" w:type="auto"/>
            <w:vAlign w:val="center"/>
            <w:hideMark/>
          </w:tcPr>
          <w:p w:rsidR="00FC11EC" w:rsidRDefault="00FC11EC">
            <w:pPr>
              <w:rPr>
                <w:sz w:val="24"/>
                <w:szCs w:val="24"/>
              </w:rPr>
            </w:pPr>
            <w:r>
              <w:t xml:space="preserve">Start context-sensitive Help or reveal formatting.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SHFT+F2</w:t>
            </w:r>
          </w:p>
        </w:tc>
        <w:tc>
          <w:tcPr>
            <w:tcW w:w="0" w:type="auto"/>
            <w:vAlign w:val="center"/>
            <w:hideMark/>
          </w:tcPr>
          <w:p w:rsidR="00FC11EC" w:rsidRDefault="00FC11EC">
            <w:pPr>
              <w:rPr>
                <w:sz w:val="24"/>
                <w:szCs w:val="24"/>
              </w:rPr>
            </w:pPr>
            <w:r>
              <w:t xml:space="preserve">Copy text.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SHFT+F3</w:t>
            </w:r>
          </w:p>
        </w:tc>
        <w:tc>
          <w:tcPr>
            <w:tcW w:w="0" w:type="auto"/>
            <w:vAlign w:val="center"/>
            <w:hideMark/>
          </w:tcPr>
          <w:p w:rsidR="00FC11EC" w:rsidRDefault="00FC11EC">
            <w:pPr>
              <w:rPr>
                <w:sz w:val="24"/>
                <w:szCs w:val="24"/>
              </w:rPr>
            </w:pPr>
            <w:r>
              <w:t xml:space="preserve">Change the case of letters.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SHFT+F4</w:t>
            </w:r>
          </w:p>
        </w:tc>
        <w:tc>
          <w:tcPr>
            <w:tcW w:w="0" w:type="auto"/>
            <w:vAlign w:val="center"/>
            <w:hideMark/>
          </w:tcPr>
          <w:p w:rsidR="00FC11EC" w:rsidRDefault="00FC11EC">
            <w:pPr>
              <w:rPr>
                <w:sz w:val="24"/>
                <w:szCs w:val="24"/>
              </w:rPr>
            </w:pPr>
            <w:r>
              <w:t xml:space="preserve">Repeat a Find or Go To action.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SHFT+F5</w:t>
            </w:r>
          </w:p>
        </w:tc>
        <w:tc>
          <w:tcPr>
            <w:tcW w:w="0" w:type="auto"/>
            <w:vAlign w:val="center"/>
            <w:hideMark/>
          </w:tcPr>
          <w:p w:rsidR="00FC11EC" w:rsidRDefault="00FC11EC">
            <w:pPr>
              <w:rPr>
                <w:sz w:val="24"/>
                <w:szCs w:val="24"/>
              </w:rPr>
            </w:pPr>
            <w:r>
              <w:t xml:space="preserve">Move to the last change.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SHFT+F6</w:t>
            </w:r>
          </w:p>
        </w:tc>
        <w:tc>
          <w:tcPr>
            <w:tcW w:w="0" w:type="auto"/>
            <w:vAlign w:val="center"/>
            <w:hideMark/>
          </w:tcPr>
          <w:p w:rsidR="00FC11EC" w:rsidRDefault="00FC11EC">
            <w:pPr>
              <w:rPr>
                <w:sz w:val="24"/>
                <w:szCs w:val="24"/>
              </w:rPr>
            </w:pPr>
            <w:r>
              <w:t xml:space="preserve">Go to the previous pane or frame.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SHFT+F7</w:t>
            </w:r>
          </w:p>
        </w:tc>
        <w:tc>
          <w:tcPr>
            <w:tcW w:w="0" w:type="auto"/>
            <w:vAlign w:val="center"/>
            <w:hideMark/>
          </w:tcPr>
          <w:p w:rsidR="00FC11EC" w:rsidRDefault="00FC11EC">
            <w:pPr>
              <w:rPr>
                <w:sz w:val="24"/>
                <w:szCs w:val="24"/>
              </w:rPr>
            </w:pPr>
            <w:r>
              <w:t xml:space="preserve">Choose the Thesaurus command (Tools menu, Language submenu).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SHFT+F8</w:t>
            </w:r>
          </w:p>
        </w:tc>
        <w:tc>
          <w:tcPr>
            <w:tcW w:w="0" w:type="auto"/>
            <w:vAlign w:val="center"/>
            <w:hideMark/>
          </w:tcPr>
          <w:p w:rsidR="00FC11EC" w:rsidRDefault="00FC11EC">
            <w:pPr>
              <w:rPr>
                <w:sz w:val="24"/>
                <w:szCs w:val="24"/>
              </w:rPr>
            </w:pPr>
            <w:r>
              <w:t xml:space="preserve">Shrink a selection.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SHFT+F9</w:t>
            </w:r>
          </w:p>
        </w:tc>
        <w:tc>
          <w:tcPr>
            <w:tcW w:w="0" w:type="auto"/>
            <w:vAlign w:val="center"/>
            <w:hideMark/>
          </w:tcPr>
          <w:p w:rsidR="00FC11EC" w:rsidRDefault="00FC11EC">
            <w:pPr>
              <w:rPr>
                <w:sz w:val="24"/>
                <w:szCs w:val="24"/>
              </w:rPr>
            </w:pPr>
            <w:r>
              <w:t xml:space="preserve">Switch between a field code and its result.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SHFT+F10</w:t>
            </w:r>
          </w:p>
        </w:tc>
        <w:tc>
          <w:tcPr>
            <w:tcW w:w="0" w:type="auto"/>
            <w:vAlign w:val="center"/>
            <w:hideMark/>
          </w:tcPr>
          <w:p w:rsidR="00FC11EC" w:rsidRDefault="00FC11EC">
            <w:pPr>
              <w:rPr>
                <w:sz w:val="24"/>
                <w:szCs w:val="24"/>
              </w:rPr>
            </w:pPr>
            <w:r>
              <w:t xml:space="preserve">Display a shortcut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SHFT+F11</w:t>
            </w:r>
          </w:p>
        </w:tc>
        <w:tc>
          <w:tcPr>
            <w:tcW w:w="0" w:type="auto"/>
            <w:vAlign w:val="center"/>
            <w:hideMark/>
          </w:tcPr>
          <w:p w:rsidR="00FC11EC" w:rsidRDefault="00FC11EC">
            <w:pPr>
              <w:rPr>
                <w:sz w:val="24"/>
                <w:szCs w:val="24"/>
              </w:rPr>
            </w:pPr>
            <w:r>
              <w:t xml:space="preserve">Go to the previous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SHFT+F12</w:t>
            </w:r>
          </w:p>
        </w:tc>
        <w:tc>
          <w:tcPr>
            <w:tcW w:w="0" w:type="auto"/>
            <w:vAlign w:val="center"/>
            <w:hideMark/>
          </w:tcPr>
          <w:p w:rsidR="00FC11EC" w:rsidRDefault="00FC11EC">
            <w:pPr>
              <w:rPr>
                <w:sz w:val="24"/>
                <w:szCs w:val="24"/>
              </w:rPr>
            </w:pPr>
            <w:r>
              <w:t xml:space="preserve">Choose the Save command (File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946"/>
        <w:gridCol w:w="8115"/>
        <w:gridCol w:w="30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CTRL Function key</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CTRL+F2</w:t>
            </w:r>
          </w:p>
        </w:tc>
        <w:tc>
          <w:tcPr>
            <w:tcW w:w="0" w:type="auto"/>
            <w:vAlign w:val="center"/>
            <w:hideMark/>
          </w:tcPr>
          <w:p w:rsidR="00FC11EC" w:rsidRDefault="00FC11EC">
            <w:pPr>
              <w:rPr>
                <w:sz w:val="24"/>
                <w:szCs w:val="24"/>
              </w:rPr>
            </w:pPr>
            <w:r>
              <w:t xml:space="preserve">Choose the Print Preview command (File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CTRL+F3</w:t>
            </w:r>
          </w:p>
        </w:tc>
        <w:tc>
          <w:tcPr>
            <w:tcW w:w="0" w:type="auto"/>
            <w:vAlign w:val="center"/>
            <w:hideMark/>
          </w:tcPr>
          <w:p w:rsidR="00FC11EC" w:rsidRDefault="00FC11EC">
            <w:pPr>
              <w:rPr>
                <w:sz w:val="24"/>
                <w:szCs w:val="24"/>
              </w:rPr>
            </w:pPr>
            <w:r>
              <w:t xml:space="preserve">Cut to the Spike (Spike: A special AutoText entry that stores multiple deletions. Microsoft Word appends one item to another until you paste the contents as a group in a new location in your document. You can also use the Microsoft Office Clipboard to get the same result.).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CTRL+F4</w:t>
            </w:r>
          </w:p>
        </w:tc>
        <w:tc>
          <w:tcPr>
            <w:tcW w:w="0" w:type="auto"/>
            <w:vAlign w:val="center"/>
            <w:hideMark/>
          </w:tcPr>
          <w:p w:rsidR="00FC11EC" w:rsidRDefault="00FC11EC">
            <w:pPr>
              <w:rPr>
                <w:sz w:val="24"/>
                <w:szCs w:val="24"/>
              </w:rPr>
            </w:pPr>
            <w:r>
              <w:t xml:space="preserve">Close the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CTRL+F5</w:t>
            </w:r>
          </w:p>
        </w:tc>
        <w:tc>
          <w:tcPr>
            <w:tcW w:w="0" w:type="auto"/>
            <w:vAlign w:val="center"/>
            <w:hideMark/>
          </w:tcPr>
          <w:p w:rsidR="00FC11EC" w:rsidRDefault="00FC11EC">
            <w:pPr>
              <w:rPr>
                <w:sz w:val="24"/>
                <w:szCs w:val="24"/>
              </w:rPr>
            </w:pPr>
            <w:r>
              <w:t xml:space="preserve">Restore the document window size (for example, after maximizing it).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CTRL+F6</w:t>
            </w:r>
          </w:p>
        </w:tc>
        <w:tc>
          <w:tcPr>
            <w:tcW w:w="0" w:type="auto"/>
            <w:vAlign w:val="center"/>
            <w:hideMark/>
          </w:tcPr>
          <w:p w:rsidR="00FC11EC" w:rsidRDefault="00FC11EC">
            <w:pPr>
              <w:rPr>
                <w:sz w:val="24"/>
                <w:szCs w:val="24"/>
              </w:rPr>
            </w:pPr>
            <w:r>
              <w:t xml:space="preserve">Go to the next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CTRL+F7</w:t>
            </w:r>
          </w:p>
        </w:tc>
        <w:tc>
          <w:tcPr>
            <w:tcW w:w="0" w:type="auto"/>
            <w:vAlign w:val="center"/>
            <w:hideMark/>
          </w:tcPr>
          <w:p w:rsidR="00FC11EC" w:rsidRDefault="00FC11EC">
            <w:pPr>
              <w:rPr>
                <w:sz w:val="24"/>
                <w:szCs w:val="24"/>
              </w:rPr>
            </w:pPr>
            <w:r>
              <w:t xml:space="preserve">Choose the Move command (title bar shortcut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CTRL+F8</w:t>
            </w:r>
          </w:p>
        </w:tc>
        <w:tc>
          <w:tcPr>
            <w:tcW w:w="0" w:type="auto"/>
            <w:vAlign w:val="center"/>
            <w:hideMark/>
          </w:tcPr>
          <w:p w:rsidR="00FC11EC" w:rsidRDefault="00FC11EC">
            <w:pPr>
              <w:rPr>
                <w:sz w:val="24"/>
                <w:szCs w:val="24"/>
              </w:rPr>
            </w:pPr>
            <w:r>
              <w:t xml:space="preserve">Choose the Size command (title bar shortcut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CTRL+F9</w:t>
            </w:r>
          </w:p>
        </w:tc>
        <w:tc>
          <w:tcPr>
            <w:tcW w:w="0" w:type="auto"/>
            <w:vAlign w:val="center"/>
            <w:hideMark/>
          </w:tcPr>
          <w:p w:rsidR="00FC11EC" w:rsidRDefault="00FC11EC">
            <w:pPr>
              <w:rPr>
                <w:sz w:val="24"/>
                <w:szCs w:val="24"/>
              </w:rPr>
            </w:pPr>
            <w:r>
              <w:t xml:space="preserve">Insert an empty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CTRL+F10</w:t>
            </w:r>
          </w:p>
        </w:tc>
        <w:tc>
          <w:tcPr>
            <w:tcW w:w="0" w:type="auto"/>
            <w:vAlign w:val="center"/>
            <w:hideMark/>
          </w:tcPr>
          <w:p w:rsidR="00FC11EC" w:rsidRDefault="00FC11EC">
            <w:pPr>
              <w:rPr>
                <w:sz w:val="24"/>
                <w:szCs w:val="24"/>
              </w:rPr>
            </w:pPr>
            <w:r>
              <w:t xml:space="preserve">Maximize the document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CTRL+F11</w:t>
            </w:r>
          </w:p>
        </w:tc>
        <w:tc>
          <w:tcPr>
            <w:tcW w:w="0" w:type="auto"/>
            <w:vAlign w:val="center"/>
            <w:hideMark/>
          </w:tcPr>
          <w:p w:rsidR="00FC11EC" w:rsidRDefault="00FC11EC">
            <w:pPr>
              <w:rPr>
                <w:sz w:val="24"/>
                <w:szCs w:val="24"/>
              </w:rPr>
            </w:pPr>
            <w:r>
              <w:t xml:space="preserve">Lock a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CTRL+F12</w:t>
            </w:r>
          </w:p>
        </w:tc>
        <w:tc>
          <w:tcPr>
            <w:tcW w:w="0" w:type="auto"/>
            <w:vAlign w:val="center"/>
            <w:hideMark/>
          </w:tcPr>
          <w:p w:rsidR="00FC11EC" w:rsidRDefault="00FC11EC">
            <w:pPr>
              <w:rPr>
                <w:sz w:val="24"/>
                <w:szCs w:val="24"/>
              </w:rPr>
            </w:pPr>
            <w:r>
              <w:t xml:space="preserve">Choose the Open command (File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502"/>
        <w:gridCol w:w="7578"/>
        <w:gridCol w:w="289"/>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proofErr w:type="spellStart"/>
            <w:r>
              <w:t>CTRL+SHIFT+Function</w:t>
            </w:r>
            <w:proofErr w:type="spellEnd"/>
            <w:r>
              <w:t xml:space="preserve"> key</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CTRL+SHFT+F3</w:t>
            </w:r>
          </w:p>
        </w:tc>
        <w:tc>
          <w:tcPr>
            <w:tcW w:w="0" w:type="auto"/>
            <w:vAlign w:val="center"/>
            <w:hideMark/>
          </w:tcPr>
          <w:p w:rsidR="00FC11EC" w:rsidRDefault="00FC11EC">
            <w:pPr>
              <w:rPr>
                <w:sz w:val="24"/>
                <w:szCs w:val="24"/>
              </w:rPr>
            </w:pPr>
            <w:r>
              <w:t xml:space="preserve">Insert the contents of the Spike (Spike: A special AutoText entry that stores multiple deletions. Microsoft Word appends one item to another until you paste the contents as a group in a new location in your document. You can also use the Microsoft Office Clipboard to get the same result.).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CTRL+SHFT+F5</w:t>
            </w:r>
          </w:p>
        </w:tc>
        <w:tc>
          <w:tcPr>
            <w:tcW w:w="0" w:type="auto"/>
            <w:vAlign w:val="center"/>
            <w:hideMark/>
          </w:tcPr>
          <w:p w:rsidR="00FC11EC" w:rsidRDefault="00FC11EC">
            <w:pPr>
              <w:rPr>
                <w:sz w:val="24"/>
                <w:szCs w:val="24"/>
              </w:rPr>
            </w:pPr>
            <w:r>
              <w:t xml:space="preserve">Edit a bookmark.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CTRL+SHFT+F6</w:t>
            </w:r>
          </w:p>
        </w:tc>
        <w:tc>
          <w:tcPr>
            <w:tcW w:w="0" w:type="auto"/>
            <w:vAlign w:val="center"/>
            <w:hideMark/>
          </w:tcPr>
          <w:p w:rsidR="00FC11EC" w:rsidRDefault="00FC11EC">
            <w:pPr>
              <w:rPr>
                <w:sz w:val="24"/>
                <w:szCs w:val="24"/>
              </w:rPr>
            </w:pPr>
            <w:r>
              <w:t xml:space="preserve">Go to the previous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CTRL+SHFT+F7</w:t>
            </w:r>
          </w:p>
        </w:tc>
        <w:tc>
          <w:tcPr>
            <w:tcW w:w="0" w:type="auto"/>
            <w:vAlign w:val="center"/>
            <w:hideMark/>
          </w:tcPr>
          <w:p w:rsidR="00FC11EC" w:rsidRDefault="00FC11EC">
            <w:pPr>
              <w:rPr>
                <w:sz w:val="24"/>
                <w:szCs w:val="24"/>
              </w:rPr>
            </w:pPr>
            <w:r>
              <w:t xml:space="preserve">Update linked information in a Microsoft Word source document.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CTRL+SHFT+F8</w:t>
            </w:r>
          </w:p>
        </w:tc>
        <w:tc>
          <w:tcPr>
            <w:tcW w:w="0" w:type="auto"/>
            <w:vAlign w:val="center"/>
            <w:hideMark/>
          </w:tcPr>
          <w:p w:rsidR="00FC11EC" w:rsidRDefault="00FC11EC">
            <w:pPr>
              <w:rPr>
                <w:sz w:val="24"/>
                <w:szCs w:val="24"/>
              </w:rPr>
            </w:pPr>
            <w:r>
              <w:t xml:space="preserve">Extend a selection or block (then press an arrow key).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CTRL+SHFT+F9</w:t>
            </w:r>
          </w:p>
        </w:tc>
        <w:tc>
          <w:tcPr>
            <w:tcW w:w="0" w:type="auto"/>
            <w:vAlign w:val="center"/>
            <w:hideMark/>
          </w:tcPr>
          <w:p w:rsidR="00FC11EC" w:rsidRDefault="00FC11EC">
            <w:pPr>
              <w:rPr>
                <w:sz w:val="24"/>
                <w:szCs w:val="24"/>
              </w:rPr>
            </w:pPr>
            <w:r>
              <w:t xml:space="preserve">Unlink a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CTRL+SHFT+F11</w:t>
            </w:r>
          </w:p>
        </w:tc>
        <w:tc>
          <w:tcPr>
            <w:tcW w:w="0" w:type="auto"/>
            <w:vAlign w:val="center"/>
            <w:hideMark/>
          </w:tcPr>
          <w:p w:rsidR="00FC11EC" w:rsidRDefault="00FC11EC">
            <w:pPr>
              <w:rPr>
                <w:sz w:val="24"/>
                <w:szCs w:val="24"/>
              </w:rPr>
            </w:pPr>
            <w:r>
              <w:t xml:space="preserve">Unlock a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CTRL+SHFT+F12</w:t>
            </w:r>
          </w:p>
        </w:tc>
        <w:tc>
          <w:tcPr>
            <w:tcW w:w="0" w:type="auto"/>
            <w:vAlign w:val="center"/>
            <w:hideMark/>
          </w:tcPr>
          <w:p w:rsidR="00FC11EC" w:rsidRDefault="00FC11EC">
            <w:pPr>
              <w:rPr>
                <w:sz w:val="24"/>
                <w:szCs w:val="24"/>
              </w:rPr>
            </w:pPr>
            <w:r>
              <w:t xml:space="preserve">Choose the Print command (File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836"/>
        <w:gridCol w:w="8216"/>
        <w:gridCol w:w="317"/>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r>
              <w:t>ALT Function key</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ALT+F1</w:t>
            </w:r>
          </w:p>
        </w:tc>
        <w:tc>
          <w:tcPr>
            <w:tcW w:w="0" w:type="auto"/>
            <w:vAlign w:val="center"/>
            <w:hideMark/>
          </w:tcPr>
          <w:p w:rsidR="00FC11EC" w:rsidRDefault="00FC11EC">
            <w:pPr>
              <w:rPr>
                <w:sz w:val="24"/>
                <w:szCs w:val="24"/>
              </w:rPr>
            </w:pPr>
            <w:r>
              <w:t xml:space="preserve">Go to the next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ALT+F3</w:t>
            </w:r>
          </w:p>
        </w:tc>
        <w:tc>
          <w:tcPr>
            <w:tcW w:w="0" w:type="auto"/>
            <w:vAlign w:val="center"/>
            <w:hideMark/>
          </w:tcPr>
          <w:p w:rsidR="00FC11EC" w:rsidRDefault="00FC11EC">
            <w:pPr>
              <w:rPr>
                <w:sz w:val="24"/>
                <w:szCs w:val="24"/>
              </w:rPr>
            </w:pPr>
            <w:r>
              <w:t xml:space="preserve">Create an AutoText (AutoText: A storage location for text or graphics you want to use again, such as a standard contract clause or a long distribution list. Each selection of text or graphics is recorded as an AutoText entry and is assigned a unique name.) </w:t>
            </w:r>
            <w:proofErr w:type="gramStart"/>
            <w:r>
              <w:t>entry</w:t>
            </w:r>
            <w:proofErr w:type="gramEnd"/>
            <w:r>
              <w:t xml:space="preserv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ALT+F4</w:t>
            </w:r>
          </w:p>
        </w:tc>
        <w:tc>
          <w:tcPr>
            <w:tcW w:w="0" w:type="auto"/>
            <w:vAlign w:val="center"/>
            <w:hideMark/>
          </w:tcPr>
          <w:p w:rsidR="00FC11EC" w:rsidRDefault="00FC11EC">
            <w:pPr>
              <w:rPr>
                <w:sz w:val="24"/>
                <w:szCs w:val="24"/>
              </w:rPr>
            </w:pPr>
            <w:r>
              <w:t xml:space="preserve">Quit Microsoft Word.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ALT+F5</w:t>
            </w:r>
          </w:p>
        </w:tc>
        <w:tc>
          <w:tcPr>
            <w:tcW w:w="0" w:type="auto"/>
            <w:vAlign w:val="center"/>
            <w:hideMark/>
          </w:tcPr>
          <w:p w:rsidR="00FC11EC" w:rsidRDefault="00FC11EC">
            <w:pPr>
              <w:rPr>
                <w:sz w:val="24"/>
                <w:szCs w:val="24"/>
              </w:rPr>
            </w:pPr>
            <w:r>
              <w:t xml:space="preserve">Restore the program window size.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ALT+F6</w:t>
            </w:r>
          </w:p>
        </w:tc>
        <w:tc>
          <w:tcPr>
            <w:tcW w:w="0" w:type="auto"/>
            <w:vAlign w:val="center"/>
            <w:hideMark/>
          </w:tcPr>
          <w:p w:rsidR="00FC11EC" w:rsidRDefault="00FC11EC">
            <w:pPr>
              <w:rPr>
                <w:sz w:val="24"/>
                <w:szCs w:val="24"/>
              </w:rPr>
            </w:pPr>
            <w:r>
              <w:t xml:space="preserve">Move from an open dialog box back to the document for dialog boxes such as Find and Replace that support this behavior.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ALT+F7</w:t>
            </w:r>
          </w:p>
        </w:tc>
        <w:tc>
          <w:tcPr>
            <w:tcW w:w="0" w:type="auto"/>
            <w:vAlign w:val="center"/>
            <w:hideMark/>
          </w:tcPr>
          <w:p w:rsidR="00FC11EC" w:rsidRDefault="00FC11EC">
            <w:pPr>
              <w:rPr>
                <w:sz w:val="24"/>
                <w:szCs w:val="24"/>
              </w:rPr>
            </w:pPr>
            <w:r>
              <w:t xml:space="preserve">Find the next misspelling or grammatical error. The Check spelling as you type check box must be selected (Tools menu, Options dialog box, Spelling &amp; Grammar tab).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ALT+F8</w:t>
            </w:r>
          </w:p>
        </w:tc>
        <w:tc>
          <w:tcPr>
            <w:tcW w:w="0" w:type="auto"/>
            <w:vAlign w:val="center"/>
            <w:hideMark/>
          </w:tcPr>
          <w:p w:rsidR="00FC11EC" w:rsidRDefault="00FC11EC">
            <w:pPr>
              <w:rPr>
                <w:sz w:val="24"/>
                <w:szCs w:val="24"/>
              </w:rPr>
            </w:pPr>
            <w:r>
              <w:t xml:space="preserve">Run a macro.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ALT+F9</w:t>
            </w:r>
          </w:p>
        </w:tc>
        <w:tc>
          <w:tcPr>
            <w:tcW w:w="0" w:type="auto"/>
            <w:vAlign w:val="center"/>
            <w:hideMark/>
          </w:tcPr>
          <w:p w:rsidR="00FC11EC" w:rsidRDefault="00FC11EC">
            <w:pPr>
              <w:rPr>
                <w:sz w:val="24"/>
                <w:szCs w:val="24"/>
              </w:rPr>
            </w:pPr>
            <w:r>
              <w:t xml:space="preserve">Switch between all field codes and their results.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ALT+F10</w:t>
            </w:r>
          </w:p>
        </w:tc>
        <w:tc>
          <w:tcPr>
            <w:tcW w:w="0" w:type="auto"/>
            <w:vAlign w:val="center"/>
            <w:hideMark/>
          </w:tcPr>
          <w:p w:rsidR="00FC11EC" w:rsidRDefault="00FC11EC">
            <w:pPr>
              <w:rPr>
                <w:sz w:val="24"/>
                <w:szCs w:val="24"/>
              </w:rPr>
            </w:pPr>
            <w:r>
              <w:t xml:space="preserve">Maximize the program window.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ALT+F11</w:t>
            </w:r>
          </w:p>
        </w:tc>
        <w:tc>
          <w:tcPr>
            <w:tcW w:w="0" w:type="auto"/>
            <w:vAlign w:val="center"/>
            <w:hideMark/>
          </w:tcPr>
          <w:p w:rsidR="00FC11EC" w:rsidRDefault="00FC11EC">
            <w:pPr>
              <w:rPr>
                <w:sz w:val="24"/>
                <w:szCs w:val="24"/>
              </w:rPr>
            </w:pPr>
            <w:r>
              <w:t xml:space="preserve">Display Microsoft Visual Basic code.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392"/>
        <w:gridCol w:w="7568"/>
        <w:gridCol w:w="409"/>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proofErr w:type="spellStart"/>
            <w:r>
              <w:t>ALT+SHIFT+Function</w:t>
            </w:r>
            <w:proofErr w:type="spellEnd"/>
            <w:r>
              <w:t xml:space="preserve"> key</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ALT+SHFT+F1</w:t>
            </w:r>
          </w:p>
        </w:tc>
        <w:tc>
          <w:tcPr>
            <w:tcW w:w="0" w:type="auto"/>
            <w:vAlign w:val="center"/>
            <w:hideMark/>
          </w:tcPr>
          <w:p w:rsidR="00FC11EC" w:rsidRDefault="00FC11EC">
            <w:pPr>
              <w:rPr>
                <w:sz w:val="24"/>
                <w:szCs w:val="24"/>
              </w:rPr>
            </w:pPr>
            <w:r>
              <w:t xml:space="preserve">Go to the previous field.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ALT+SHFT+F2</w:t>
            </w:r>
          </w:p>
        </w:tc>
        <w:tc>
          <w:tcPr>
            <w:tcW w:w="0" w:type="auto"/>
            <w:vAlign w:val="center"/>
            <w:hideMark/>
          </w:tcPr>
          <w:p w:rsidR="00FC11EC" w:rsidRDefault="00FC11EC">
            <w:pPr>
              <w:rPr>
                <w:sz w:val="24"/>
                <w:szCs w:val="24"/>
              </w:rPr>
            </w:pPr>
            <w:r>
              <w:t xml:space="preserve">Choose the Save command (File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ALT+SHFT+F9</w:t>
            </w:r>
          </w:p>
        </w:tc>
        <w:tc>
          <w:tcPr>
            <w:tcW w:w="0" w:type="auto"/>
            <w:vAlign w:val="center"/>
            <w:hideMark/>
          </w:tcPr>
          <w:p w:rsidR="00FC11EC" w:rsidRDefault="00FC11EC">
            <w:pPr>
              <w:rPr>
                <w:sz w:val="24"/>
                <w:szCs w:val="24"/>
              </w:rPr>
            </w:pPr>
            <w:r>
              <w:t xml:space="preserve">Run GOTOBUTTON or MACROBUTTON from the field that displays the field results.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ALT+SHFT+F10</w:t>
            </w:r>
          </w:p>
        </w:tc>
        <w:tc>
          <w:tcPr>
            <w:tcW w:w="0" w:type="auto"/>
            <w:vAlign w:val="center"/>
            <w:hideMark/>
          </w:tcPr>
          <w:p w:rsidR="00FC11EC" w:rsidRDefault="00FC11EC">
            <w:pPr>
              <w:rPr>
                <w:sz w:val="24"/>
                <w:szCs w:val="24"/>
              </w:rPr>
            </w:pPr>
            <w:r>
              <w:t xml:space="preserve">Display the menu or message for a smart tag. If more than one smart tag is present, switch to the next smart tag and display its menu or message.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ALT+SHFT+F11</w:t>
            </w:r>
          </w:p>
        </w:tc>
        <w:tc>
          <w:tcPr>
            <w:tcW w:w="0" w:type="auto"/>
            <w:vAlign w:val="center"/>
            <w:hideMark/>
          </w:tcPr>
          <w:p w:rsidR="00FC11EC" w:rsidRDefault="00FC11EC">
            <w:pPr>
              <w:rPr>
                <w:sz w:val="24"/>
                <w:szCs w:val="24"/>
              </w:rPr>
            </w:pPr>
            <w:r>
              <w:t xml:space="preserve">Start the Microsoft Script Editor.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FC11EC" w:rsidRDefault="00FC11EC" w:rsidP="00FC11EC">
      <w:pPr>
        <w:rPr>
          <w:vanish/>
        </w:rPr>
      </w:pPr>
    </w:p>
    <w:tbl>
      <w:tblPr>
        <w:tblW w:w="0" w:type="auto"/>
        <w:tblCellSpacing w:w="15" w:type="dxa"/>
        <w:tblCellMar>
          <w:top w:w="15" w:type="dxa"/>
          <w:left w:w="15" w:type="dxa"/>
          <w:bottom w:w="15" w:type="dxa"/>
          <w:right w:w="15" w:type="dxa"/>
        </w:tblCellMar>
        <w:tblLook w:val="04A0"/>
      </w:tblPr>
      <w:tblGrid>
        <w:gridCol w:w="1271"/>
        <w:gridCol w:w="3489"/>
        <w:gridCol w:w="628"/>
        <w:gridCol w:w="81"/>
      </w:tblGrid>
      <w:tr w:rsidR="00FC11EC" w:rsidTr="00FC11EC">
        <w:trPr>
          <w:tblCellSpacing w:w="15" w:type="dxa"/>
        </w:trPr>
        <w:tc>
          <w:tcPr>
            <w:tcW w:w="0" w:type="auto"/>
            <w:gridSpan w:val="4"/>
            <w:vAlign w:val="center"/>
            <w:hideMark/>
          </w:tcPr>
          <w:p w:rsidR="00FC11EC" w:rsidRDefault="00FC11EC">
            <w:pPr>
              <w:rPr>
                <w:sz w:val="24"/>
                <w:szCs w:val="24"/>
              </w:rPr>
            </w:pPr>
            <w:r>
              <w:t> </w:t>
            </w:r>
          </w:p>
        </w:tc>
      </w:tr>
      <w:tr w:rsidR="00FC11EC" w:rsidTr="00FC11EC">
        <w:trPr>
          <w:tblCellSpacing w:w="15" w:type="dxa"/>
        </w:trPr>
        <w:tc>
          <w:tcPr>
            <w:tcW w:w="0" w:type="auto"/>
            <w:gridSpan w:val="3"/>
            <w:vAlign w:val="center"/>
            <w:hideMark/>
          </w:tcPr>
          <w:p w:rsidR="00FC11EC" w:rsidRDefault="00FC11EC" w:rsidP="00FC11EC">
            <w:proofErr w:type="spellStart"/>
            <w:r>
              <w:t>CTRL+ALT+Function</w:t>
            </w:r>
            <w:proofErr w:type="spellEnd"/>
            <w:r>
              <w:t xml:space="preserve"> key</w:t>
            </w:r>
          </w:p>
          <w:p w:rsidR="00FC11EC" w:rsidRDefault="00FC11EC" w:rsidP="00FC11EC">
            <w:pPr>
              <w:pStyle w:val="Heading2"/>
            </w:pPr>
            <w:r>
              <w:t>Microsoft Word 2003</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CTRL+ALT+F1</w:t>
            </w:r>
          </w:p>
        </w:tc>
        <w:tc>
          <w:tcPr>
            <w:tcW w:w="0" w:type="auto"/>
            <w:vAlign w:val="center"/>
            <w:hideMark/>
          </w:tcPr>
          <w:p w:rsidR="00FC11EC" w:rsidRDefault="00FC11EC">
            <w:pPr>
              <w:rPr>
                <w:sz w:val="24"/>
                <w:szCs w:val="24"/>
              </w:rPr>
            </w:pPr>
            <w:r>
              <w:t xml:space="preserve">Display Microsoft System Information.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r w:rsidR="00FC11EC" w:rsidTr="00FC11EC">
        <w:trPr>
          <w:tblCellSpacing w:w="15" w:type="dxa"/>
        </w:trPr>
        <w:tc>
          <w:tcPr>
            <w:tcW w:w="0" w:type="auto"/>
            <w:vAlign w:val="center"/>
            <w:hideMark/>
          </w:tcPr>
          <w:p w:rsidR="00FC11EC" w:rsidRDefault="00FC11EC">
            <w:pPr>
              <w:rPr>
                <w:sz w:val="24"/>
                <w:szCs w:val="24"/>
              </w:rPr>
            </w:pPr>
            <w:r>
              <w:t>CTRL+ALT+F2</w:t>
            </w:r>
          </w:p>
        </w:tc>
        <w:tc>
          <w:tcPr>
            <w:tcW w:w="0" w:type="auto"/>
            <w:vAlign w:val="center"/>
            <w:hideMark/>
          </w:tcPr>
          <w:p w:rsidR="00FC11EC" w:rsidRDefault="00FC11EC">
            <w:pPr>
              <w:rPr>
                <w:sz w:val="24"/>
                <w:szCs w:val="24"/>
              </w:rPr>
            </w:pPr>
            <w:r>
              <w:t xml:space="preserve">Open command (File menu). </w:t>
            </w:r>
          </w:p>
        </w:tc>
        <w:tc>
          <w:tcPr>
            <w:tcW w:w="0" w:type="auto"/>
            <w:vAlign w:val="center"/>
            <w:hideMark/>
          </w:tcPr>
          <w:p w:rsidR="00FC11EC" w:rsidRDefault="00FC11EC">
            <w:pPr>
              <w:rPr>
                <w:sz w:val="24"/>
                <w:szCs w:val="24"/>
              </w:rPr>
            </w:pPr>
            <w:r>
              <w:rPr>
                <w:rStyle w:val="ratelink"/>
              </w:rPr>
              <w:t>+  </w:t>
            </w:r>
            <w:r>
              <w:t xml:space="preserve">   </w:t>
            </w:r>
            <w:r>
              <w:rPr>
                <w:rStyle w:val="ratelink"/>
              </w:rPr>
              <w:t xml:space="preserve">  – </w:t>
            </w:r>
          </w:p>
        </w:tc>
        <w:tc>
          <w:tcPr>
            <w:tcW w:w="0" w:type="auto"/>
            <w:vAlign w:val="center"/>
            <w:hideMark/>
          </w:tcPr>
          <w:p w:rsidR="00FC11EC" w:rsidRDefault="00FC11EC">
            <w:pPr>
              <w:rPr>
                <w:sz w:val="20"/>
                <w:szCs w:val="20"/>
              </w:rPr>
            </w:pPr>
          </w:p>
        </w:tc>
      </w:tr>
    </w:tbl>
    <w:p w:rsidR="00604C10" w:rsidRDefault="00604C10"/>
    <w:sectPr w:rsidR="00604C10" w:rsidSect="00AF65A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C10" w:rsidRDefault="00604C10" w:rsidP="00197D57">
      <w:pPr>
        <w:spacing w:after="0" w:line="240" w:lineRule="auto"/>
      </w:pPr>
      <w:r>
        <w:separator/>
      </w:r>
    </w:p>
  </w:endnote>
  <w:endnote w:type="continuationSeparator" w:id="0">
    <w:p w:rsidR="00604C10" w:rsidRDefault="00604C10" w:rsidP="00197D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C10" w:rsidRDefault="00604C10" w:rsidP="00197D57">
      <w:pPr>
        <w:spacing w:after="0" w:line="240" w:lineRule="auto"/>
      </w:pPr>
      <w:r>
        <w:separator/>
      </w:r>
    </w:p>
  </w:footnote>
  <w:footnote w:type="continuationSeparator" w:id="0">
    <w:p w:rsidR="00604C10" w:rsidRDefault="00604C10" w:rsidP="00197D5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97D57"/>
    <w:rsid w:val="00197D57"/>
    <w:rsid w:val="0060324C"/>
    <w:rsid w:val="00604C10"/>
    <w:rsid w:val="00AF65A7"/>
    <w:rsid w:val="00FC11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5A7"/>
  </w:style>
  <w:style w:type="paragraph" w:styleId="Heading1">
    <w:name w:val="heading 1"/>
    <w:basedOn w:val="Normal"/>
    <w:link w:val="Heading1Char"/>
    <w:uiPriority w:val="9"/>
    <w:qFormat/>
    <w:rsid w:val="00197D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604C1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7D5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04C10"/>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197D57"/>
    <w:rPr>
      <w:b/>
      <w:bCs/>
    </w:rPr>
  </w:style>
  <w:style w:type="paragraph" w:styleId="NormalWeb">
    <w:name w:val="Normal (Web)"/>
    <w:basedOn w:val="Normal"/>
    <w:uiPriority w:val="99"/>
    <w:semiHidden/>
    <w:unhideWhenUsed/>
    <w:rsid w:val="00197D5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97D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57"/>
  </w:style>
  <w:style w:type="paragraph" w:styleId="Footer">
    <w:name w:val="footer"/>
    <w:basedOn w:val="Normal"/>
    <w:link w:val="FooterChar"/>
    <w:uiPriority w:val="99"/>
    <w:semiHidden/>
    <w:unhideWhenUsed/>
    <w:rsid w:val="00197D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7D57"/>
  </w:style>
  <w:style w:type="paragraph" w:styleId="BalloonText">
    <w:name w:val="Balloon Text"/>
    <w:basedOn w:val="Normal"/>
    <w:link w:val="BalloonTextChar"/>
    <w:uiPriority w:val="99"/>
    <w:semiHidden/>
    <w:unhideWhenUsed/>
    <w:rsid w:val="00604C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C10"/>
    <w:rPr>
      <w:rFonts w:ascii="Tahoma" w:hAnsi="Tahoma" w:cs="Tahoma"/>
      <w:sz w:val="16"/>
      <w:szCs w:val="16"/>
    </w:rPr>
  </w:style>
  <w:style w:type="character" w:customStyle="1" w:styleId="ratelink">
    <w:name w:val="ratelink"/>
    <w:basedOn w:val="DefaultParagraphFont"/>
    <w:rsid w:val="00604C10"/>
  </w:style>
  <w:style w:type="character" w:styleId="Hyperlink">
    <w:name w:val="Hyperlink"/>
    <w:basedOn w:val="DefaultParagraphFont"/>
    <w:uiPriority w:val="99"/>
    <w:semiHidden/>
    <w:unhideWhenUsed/>
    <w:rsid w:val="00FC11EC"/>
    <w:rPr>
      <w:color w:val="0000FF"/>
      <w:u w:val="single"/>
    </w:rPr>
  </w:style>
  <w:style w:type="character" w:styleId="FollowedHyperlink">
    <w:name w:val="FollowedHyperlink"/>
    <w:basedOn w:val="DefaultParagraphFont"/>
    <w:uiPriority w:val="99"/>
    <w:semiHidden/>
    <w:unhideWhenUsed/>
    <w:rsid w:val="00FC11EC"/>
    <w:rPr>
      <w:color w:val="800080"/>
      <w:u w:val="single"/>
    </w:rPr>
  </w:style>
  <w:style w:type="character" w:styleId="CommentReference">
    <w:name w:val="annotation reference"/>
    <w:basedOn w:val="DefaultParagraphFont"/>
    <w:uiPriority w:val="99"/>
    <w:semiHidden/>
    <w:unhideWhenUsed/>
    <w:rsid w:val="00FC11EC"/>
    <w:rPr>
      <w:sz w:val="16"/>
      <w:szCs w:val="16"/>
    </w:rPr>
  </w:style>
  <w:style w:type="paragraph" w:styleId="CommentText">
    <w:name w:val="annotation text"/>
    <w:basedOn w:val="Normal"/>
    <w:link w:val="CommentTextChar"/>
    <w:uiPriority w:val="99"/>
    <w:semiHidden/>
    <w:unhideWhenUsed/>
    <w:rsid w:val="00FC11EC"/>
    <w:pPr>
      <w:spacing w:line="240" w:lineRule="auto"/>
    </w:pPr>
    <w:rPr>
      <w:sz w:val="20"/>
      <w:szCs w:val="20"/>
    </w:rPr>
  </w:style>
  <w:style w:type="character" w:customStyle="1" w:styleId="CommentTextChar">
    <w:name w:val="Comment Text Char"/>
    <w:basedOn w:val="DefaultParagraphFont"/>
    <w:link w:val="CommentText"/>
    <w:uiPriority w:val="99"/>
    <w:semiHidden/>
    <w:rsid w:val="00FC11EC"/>
    <w:rPr>
      <w:sz w:val="20"/>
      <w:szCs w:val="20"/>
    </w:rPr>
  </w:style>
  <w:style w:type="paragraph" w:styleId="CommentSubject">
    <w:name w:val="annotation subject"/>
    <w:basedOn w:val="CommentText"/>
    <w:next w:val="CommentText"/>
    <w:link w:val="CommentSubjectChar"/>
    <w:uiPriority w:val="99"/>
    <w:semiHidden/>
    <w:unhideWhenUsed/>
    <w:rsid w:val="00FC11EC"/>
    <w:rPr>
      <w:b/>
      <w:bCs/>
    </w:rPr>
  </w:style>
  <w:style w:type="character" w:customStyle="1" w:styleId="CommentSubjectChar">
    <w:name w:val="Comment Subject Char"/>
    <w:basedOn w:val="CommentTextChar"/>
    <w:link w:val="CommentSubject"/>
    <w:uiPriority w:val="99"/>
    <w:semiHidden/>
    <w:rsid w:val="00FC11EC"/>
    <w:rPr>
      <w:b/>
      <w:bCs/>
    </w:rPr>
  </w:style>
</w:styles>
</file>

<file path=word/webSettings.xml><?xml version="1.0" encoding="utf-8"?>
<w:webSettings xmlns:r="http://schemas.openxmlformats.org/officeDocument/2006/relationships" xmlns:w="http://schemas.openxmlformats.org/wordprocessingml/2006/main">
  <w:divs>
    <w:div w:id="538975933">
      <w:bodyDiv w:val="1"/>
      <w:marLeft w:val="0"/>
      <w:marRight w:val="0"/>
      <w:marTop w:val="0"/>
      <w:marBottom w:val="0"/>
      <w:divBdr>
        <w:top w:val="none" w:sz="0" w:space="0" w:color="auto"/>
        <w:left w:val="none" w:sz="0" w:space="0" w:color="auto"/>
        <w:bottom w:val="none" w:sz="0" w:space="0" w:color="auto"/>
        <w:right w:val="none" w:sz="0" w:space="0" w:color="auto"/>
      </w:divBdr>
      <w:divsChild>
        <w:div w:id="603921315">
          <w:marLeft w:val="0"/>
          <w:marRight w:val="0"/>
          <w:marTop w:val="0"/>
          <w:marBottom w:val="0"/>
          <w:divBdr>
            <w:top w:val="none" w:sz="0" w:space="0" w:color="auto"/>
            <w:left w:val="none" w:sz="0" w:space="0" w:color="auto"/>
            <w:bottom w:val="none" w:sz="0" w:space="0" w:color="auto"/>
            <w:right w:val="none" w:sz="0" w:space="0" w:color="auto"/>
          </w:divBdr>
        </w:div>
        <w:div w:id="1015156210">
          <w:marLeft w:val="0"/>
          <w:marRight w:val="0"/>
          <w:marTop w:val="0"/>
          <w:marBottom w:val="0"/>
          <w:divBdr>
            <w:top w:val="none" w:sz="0" w:space="0" w:color="auto"/>
            <w:left w:val="none" w:sz="0" w:space="0" w:color="auto"/>
            <w:bottom w:val="none" w:sz="0" w:space="0" w:color="auto"/>
            <w:right w:val="none" w:sz="0" w:space="0" w:color="auto"/>
          </w:divBdr>
        </w:div>
        <w:div w:id="380251018">
          <w:marLeft w:val="0"/>
          <w:marRight w:val="0"/>
          <w:marTop w:val="0"/>
          <w:marBottom w:val="0"/>
          <w:divBdr>
            <w:top w:val="none" w:sz="0" w:space="0" w:color="auto"/>
            <w:left w:val="none" w:sz="0" w:space="0" w:color="auto"/>
            <w:bottom w:val="none" w:sz="0" w:space="0" w:color="auto"/>
            <w:right w:val="none" w:sz="0" w:space="0" w:color="auto"/>
          </w:divBdr>
        </w:div>
        <w:div w:id="1913005437">
          <w:marLeft w:val="0"/>
          <w:marRight w:val="0"/>
          <w:marTop w:val="0"/>
          <w:marBottom w:val="0"/>
          <w:divBdr>
            <w:top w:val="none" w:sz="0" w:space="0" w:color="auto"/>
            <w:left w:val="none" w:sz="0" w:space="0" w:color="auto"/>
            <w:bottom w:val="none" w:sz="0" w:space="0" w:color="auto"/>
            <w:right w:val="none" w:sz="0" w:space="0" w:color="auto"/>
          </w:divBdr>
        </w:div>
        <w:div w:id="1172909136">
          <w:marLeft w:val="0"/>
          <w:marRight w:val="0"/>
          <w:marTop w:val="0"/>
          <w:marBottom w:val="0"/>
          <w:divBdr>
            <w:top w:val="none" w:sz="0" w:space="0" w:color="auto"/>
            <w:left w:val="none" w:sz="0" w:space="0" w:color="auto"/>
            <w:bottom w:val="none" w:sz="0" w:space="0" w:color="auto"/>
            <w:right w:val="none" w:sz="0" w:space="0" w:color="auto"/>
          </w:divBdr>
        </w:div>
        <w:div w:id="2073306424">
          <w:marLeft w:val="0"/>
          <w:marRight w:val="0"/>
          <w:marTop w:val="0"/>
          <w:marBottom w:val="0"/>
          <w:divBdr>
            <w:top w:val="none" w:sz="0" w:space="0" w:color="auto"/>
            <w:left w:val="none" w:sz="0" w:space="0" w:color="auto"/>
            <w:bottom w:val="none" w:sz="0" w:space="0" w:color="auto"/>
            <w:right w:val="none" w:sz="0" w:space="0" w:color="auto"/>
          </w:divBdr>
        </w:div>
        <w:div w:id="1754818421">
          <w:marLeft w:val="0"/>
          <w:marRight w:val="0"/>
          <w:marTop w:val="0"/>
          <w:marBottom w:val="0"/>
          <w:divBdr>
            <w:top w:val="none" w:sz="0" w:space="0" w:color="auto"/>
            <w:left w:val="none" w:sz="0" w:space="0" w:color="auto"/>
            <w:bottom w:val="none" w:sz="0" w:space="0" w:color="auto"/>
            <w:right w:val="none" w:sz="0" w:space="0" w:color="auto"/>
          </w:divBdr>
        </w:div>
        <w:div w:id="677005677">
          <w:marLeft w:val="0"/>
          <w:marRight w:val="0"/>
          <w:marTop w:val="0"/>
          <w:marBottom w:val="0"/>
          <w:divBdr>
            <w:top w:val="none" w:sz="0" w:space="0" w:color="auto"/>
            <w:left w:val="none" w:sz="0" w:space="0" w:color="auto"/>
            <w:bottom w:val="none" w:sz="0" w:space="0" w:color="auto"/>
            <w:right w:val="none" w:sz="0" w:space="0" w:color="auto"/>
          </w:divBdr>
        </w:div>
        <w:div w:id="1983119627">
          <w:marLeft w:val="0"/>
          <w:marRight w:val="0"/>
          <w:marTop w:val="0"/>
          <w:marBottom w:val="0"/>
          <w:divBdr>
            <w:top w:val="none" w:sz="0" w:space="0" w:color="auto"/>
            <w:left w:val="none" w:sz="0" w:space="0" w:color="auto"/>
            <w:bottom w:val="none" w:sz="0" w:space="0" w:color="auto"/>
            <w:right w:val="none" w:sz="0" w:space="0" w:color="auto"/>
          </w:divBdr>
        </w:div>
        <w:div w:id="35938185">
          <w:marLeft w:val="0"/>
          <w:marRight w:val="0"/>
          <w:marTop w:val="0"/>
          <w:marBottom w:val="0"/>
          <w:divBdr>
            <w:top w:val="none" w:sz="0" w:space="0" w:color="auto"/>
            <w:left w:val="none" w:sz="0" w:space="0" w:color="auto"/>
            <w:bottom w:val="none" w:sz="0" w:space="0" w:color="auto"/>
            <w:right w:val="none" w:sz="0" w:space="0" w:color="auto"/>
          </w:divBdr>
        </w:div>
        <w:div w:id="917910669">
          <w:marLeft w:val="0"/>
          <w:marRight w:val="0"/>
          <w:marTop w:val="0"/>
          <w:marBottom w:val="0"/>
          <w:divBdr>
            <w:top w:val="none" w:sz="0" w:space="0" w:color="auto"/>
            <w:left w:val="none" w:sz="0" w:space="0" w:color="auto"/>
            <w:bottom w:val="none" w:sz="0" w:space="0" w:color="auto"/>
            <w:right w:val="none" w:sz="0" w:space="0" w:color="auto"/>
          </w:divBdr>
        </w:div>
        <w:div w:id="528683192">
          <w:marLeft w:val="0"/>
          <w:marRight w:val="0"/>
          <w:marTop w:val="0"/>
          <w:marBottom w:val="0"/>
          <w:divBdr>
            <w:top w:val="none" w:sz="0" w:space="0" w:color="auto"/>
            <w:left w:val="none" w:sz="0" w:space="0" w:color="auto"/>
            <w:bottom w:val="none" w:sz="0" w:space="0" w:color="auto"/>
            <w:right w:val="none" w:sz="0" w:space="0" w:color="auto"/>
          </w:divBdr>
        </w:div>
        <w:div w:id="1654328737">
          <w:marLeft w:val="0"/>
          <w:marRight w:val="0"/>
          <w:marTop w:val="0"/>
          <w:marBottom w:val="0"/>
          <w:divBdr>
            <w:top w:val="none" w:sz="0" w:space="0" w:color="auto"/>
            <w:left w:val="none" w:sz="0" w:space="0" w:color="auto"/>
            <w:bottom w:val="none" w:sz="0" w:space="0" w:color="auto"/>
            <w:right w:val="none" w:sz="0" w:space="0" w:color="auto"/>
          </w:divBdr>
        </w:div>
        <w:div w:id="1748766224">
          <w:marLeft w:val="0"/>
          <w:marRight w:val="0"/>
          <w:marTop w:val="0"/>
          <w:marBottom w:val="0"/>
          <w:divBdr>
            <w:top w:val="none" w:sz="0" w:space="0" w:color="auto"/>
            <w:left w:val="none" w:sz="0" w:space="0" w:color="auto"/>
            <w:bottom w:val="none" w:sz="0" w:space="0" w:color="auto"/>
            <w:right w:val="none" w:sz="0" w:space="0" w:color="auto"/>
          </w:divBdr>
        </w:div>
        <w:div w:id="279848048">
          <w:marLeft w:val="0"/>
          <w:marRight w:val="0"/>
          <w:marTop w:val="0"/>
          <w:marBottom w:val="0"/>
          <w:divBdr>
            <w:top w:val="none" w:sz="0" w:space="0" w:color="auto"/>
            <w:left w:val="none" w:sz="0" w:space="0" w:color="auto"/>
            <w:bottom w:val="none" w:sz="0" w:space="0" w:color="auto"/>
            <w:right w:val="none" w:sz="0" w:space="0" w:color="auto"/>
          </w:divBdr>
        </w:div>
        <w:div w:id="35737694">
          <w:marLeft w:val="0"/>
          <w:marRight w:val="0"/>
          <w:marTop w:val="0"/>
          <w:marBottom w:val="0"/>
          <w:divBdr>
            <w:top w:val="none" w:sz="0" w:space="0" w:color="auto"/>
            <w:left w:val="none" w:sz="0" w:space="0" w:color="auto"/>
            <w:bottom w:val="none" w:sz="0" w:space="0" w:color="auto"/>
            <w:right w:val="none" w:sz="0" w:space="0" w:color="auto"/>
          </w:divBdr>
        </w:div>
        <w:div w:id="1042752098">
          <w:marLeft w:val="0"/>
          <w:marRight w:val="0"/>
          <w:marTop w:val="0"/>
          <w:marBottom w:val="0"/>
          <w:divBdr>
            <w:top w:val="none" w:sz="0" w:space="0" w:color="auto"/>
            <w:left w:val="none" w:sz="0" w:space="0" w:color="auto"/>
            <w:bottom w:val="none" w:sz="0" w:space="0" w:color="auto"/>
            <w:right w:val="none" w:sz="0" w:space="0" w:color="auto"/>
          </w:divBdr>
        </w:div>
        <w:div w:id="455372998">
          <w:marLeft w:val="0"/>
          <w:marRight w:val="0"/>
          <w:marTop w:val="0"/>
          <w:marBottom w:val="0"/>
          <w:divBdr>
            <w:top w:val="none" w:sz="0" w:space="0" w:color="auto"/>
            <w:left w:val="none" w:sz="0" w:space="0" w:color="auto"/>
            <w:bottom w:val="none" w:sz="0" w:space="0" w:color="auto"/>
            <w:right w:val="none" w:sz="0" w:space="0" w:color="auto"/>
          </w:divBdr>
        </w:div>
        <w:div w:id="104689478">
          <w:marLeft w:val="0"/>
          <w:marRight w:val="0"/>
          <w:marTop w:val="0"/>
          <w:marBottom w:val="0"/>
          <w:divBdr>
            <w:top w:val="none" w:sz="0" w:space="0" w:color="auto"/>
            <w:left w:val="none" w:sz="0" w:space="0" w:color="auto"/>
            <w:bottom w:val="none" w:sz="0" w:space="0" w:color="auto"/>
            <w:right w:val="none" w:sz="0" w:space="0" w:color="auto"/>
          </w:divBdr>
        </w:div>
        <w:div w:id="1824195230">
          <w:marLeft w:val="0"/>
          <w:marRight w:val="0"/>
          <w:marTop w:val="0"/>
          <w:marBottom w:val="0"/>
          <w:divBdr>
            <w:top w:val="none" w:sz="0" w:space="0" w:color="auto"/>
            <w:left w:val="none" w:sz="0" w:space="0" w:color="auto"/>
            <w:bottom w:val="none" w:sz="0" w:space="0" w:color="auto"/>
            <w:right w:val="none" w:sz="0" w:space="0" w:color="auto"/>
          </w:divBdr>
        </w:div>
        <w:div w:id="25764591">
          <w:marLeft w:val="0"/>
          <w:marRight w:val="0"/>
          <w:marTop w:val="0"/>
          <w:marBottom w:val="0"/>
          <w:divBdr>
            <w:top w:val="none" w:sz="0" w:space="0" w:color="auto"/>
            <w:left w:val="none" w:sz="0" w:space="0" w:color="auto"/>
            <w:bottom w:val="none" w:sz="0" w:space="0" w:color="auto"/>
            <w:right w:val="none" w:sz="0" w:space="0" w:color="auto"/>
          </w:divBdr>
        </w:div>
        <w:div w:id="1118187246">
          <w:marLeft w:val="0"/>
          <w:marRight w:val="0"/>
          <w:marTop w:val="0"/>
          <w:marBottom w:val="0"/>
          <w:divBdr>
            <w:top w:val="none" w:sz="0" w:space="0" w:color="auto"/>
            <w:left w:val="none" w:sz="0" w:space="0" w:color="auto"/>
            <w:bottom w:val="none" w:sz="0" w:space="0" w:color="auto"/>
            <w:right w:val="none" w:sz="0" w:space="0" w:color="auto"/>
          </w:divBdr>
        </w:div>
        <w:div w:id="1972397318">
          <w:marLeft w:val="0"/>
          <w:marRight w:val="0"/>
          <w:marTop w:val="0"/>
          <w:marBottom w:val="0"/>
          <w:divBdr>
            <w:top w:val="none" w:sz="0" w:space="0" w:color="auto"/>
            <w:left w:val="none" w:sz="0" w:space="0" w:color="auto"/>
            <w:bottom w:val="none" w:sz="0" w:space="0" w:color="auto"/>
            <w:right w:val="none" w:sz="0" w:space="0" w:color="auto"/>
          </w:divBdr>
        </w:div>
        <w:div w:id="1041831739">
          <w:marLeft w:val="0"/>
          <w:marRight w:val="0"/>
          <w:marTop w:val="0"/>
          <w:marBottom w:val="0"/>
          <w:divBdr>
            <w:top w:val="none" w:sz="0" w:space="0" w:color="auto"/>
            <w:left w:val="none" w:sz="0" w:space="0" w:color="auto"/>
            <w:bottom w:val="none" w:sz="0" w:space="0" w:color="auto"/>
            <w:right w:val="none" w:sz="0" w:space="0" w:color="auto"/>
          </w:divBdr>
        </w:div>
        <w:div w:id="1016925706">
          <w:marLeft w:val="0"/>
          <w:marRight w:val="0"/>
          <w:marTop w:val="0"/>
          <w:marBottom w:val="0"/>
          <w:divBdr>
            <w:top w:val="none" w:sz="0" w:space="0" w:color="auto"/>
            <w:left w:val="none" w:sz="0" w:space="0" w:color="auto"/>
            <w:bottom w:val="none" w:sz="0" w:space="0" w:color="auto"/>
            <w:right w:val="none" w:sz="0" w:space="0" w:color="auto"/>
          </w:divBdr>
        </w:div>
        <w:div w:id="494348218">
          <w:marLeft w:val="0"/>
          <w:marRight w:val="0"/>
          <w:marTop w:val="0"/>
          <w:marBottom w:val="0"/>
          <w:divBdr>
            <w:top w:val="none" w:sz="0" w:space="0" w:color="auto"/>
            <w:left w:val="none" w:sz="0" w:space="0" w:color="auto"/>
            <w:bottom w:val="none" w:sz="0" w:space="0" w:color="auto"/>
            <w:right w:val="none" w:sz="0" w:space="0" w:color="auto"/>
          </w:divBdr>
        </w:div>
        <w:div w:id="579797339">
          <w:marLeft w:val="0"/>
          <w:marRight w:val="0"/>
          <w:marTop w:val="0"/>
          <w:marBottom w:val="0"/>
          <w:divBdr>
            <w:top w:val="none" w:sz="0" w:space="0" w:color="auto"/>
            <w:left w:val="none" w:sz="0" w:space="0" w:color="auto"/>
            <w:bottom w:val="none" w:sz="0" w:space="0" w:color="auto"/>
            <w:right w:val="none" w:sz="0" w:space="0" w:color="auto"/>
          </w:divBdr>
        </w:div>
        <w:div w:id="247271567">
          <w:marLeft w:val="0"/>
          <w:marRight w:val="0"/>
          <w:marTop w:val="0"/>
          <w:marBottom w:val="0"/>
          <w:divBdr>
            <w:top w:val="none" w:sz="0" w:space="0" w:color="auto"/>
            <w:left w:val="none" w:sz="0" w:space="0" w:color="auto"/>
            <w:bottom w:val="none" w:sz="0" w:space="0" w:color="auto"/>
            <w:right w:val="none" w:sz="0" w:space="0" w:color="auto"/>
          </w:divBdr>
        </w:div>
        <w:div w:id="1018235500">
          <w:marLeft w:val="0"/>
          <w:marRight w:val="0"/>
          <w:marTop w:val="0"/>
          <w:marBottom w:val="0"/>
          <w:divBdr>
            <w:top w:val="none" w:sz="0" w:space="0" w:color="auto"/>
            <w:left w:val="none" w:sz="0" w:space="0" w:color="auto"/>
            <w:bottom w:val="none" w:sz="0" w:space="0" w:color="auto"/>
            <w:right w:val="none" w:sz="0" w:space="0" w:color="auto"/>
          </w:divBdr>
        </w:div>
        <w:div w:id="1595043533">
          <w:marLeft w:val="0"/>
          <w:marRight w:val="0"/>
          <w:marTop w:val="0"/>
          <w:marBottom w:val="0"/>
          <w:divBdr>
            <w:top w:val="none" w:sz="0" w:space="0" w:color="auto"/>
            <w:left w:val="none" w:sz="0" w:space="0" w:color="auto"/>
            <w:bottom w:val="none" w:sz="0" w:space="0" w:color="auto"/>
            <w:right w:val="none" w:sz="0" w:space="0" w:color="auto"/>
          </w:divBdr>
        </w:div>
        <w:div w:id="1343362559">
          <w:marLeft w:val="0"/>
          <w:marRight w:val="0"/>
          <w:marTop w:val="0"/>
          <w:marBottom w:val="0"/>
          <w:divBdr>
            <w:top w:val="none" w:sz="0" w:space="0" w:color="auto"/>
            <w:left w:val="none" w:sz="0" w:space="0" w:color="auto"/>
            <w:bottom w:val="none" w:sz="0" w:space="0" w:color="auto"/>
            <w:right w:val="none" w:sz="0" w:space="0" w:color="auto"/>
          </w:divBdr>
        </w:div>
        <w:div w:id="1880632066">
          <w:marLeft w:val="0"/>
          <w:marRight w:val="0"/>
          <w:marTop w:val="0"/>
          <w:marBottom w:val="0"/>
          <w:divBdr>
            <w:top w:val="none" w:sz="0" w:space="0" w:color="auto"/>
            <w:left w:val="none" w:sz="0" w:space="0" w:color="auto"/>
            <w:bottom w:val="none" w:sz="0" w:space="0" w:color="auto"/>
            <w:right w:val="none" w:sz="0" w:space="0" w:color="auto"/>
          </w:divBdr>
        </w:div>
        <w:div w:id="1999651942">
          <w:marLeft w:val="0"/>
          <w:marRight w:val="0"/>
          <w:marTop w:val="0"/>
          <w:marBottom w:val="0"/>
          <w:divBdr>
            <w:top w:val="none" w:sz="0" w:space="0" w:color="auto"/>
            <w:left w:val="none" w:sz="0" w:space="0" w:color="auto"/>
            <w:bottom w:val="none" w:sz="0" w:space="0" w:color="auto"/>
            <w:right w:val="none" w:sz="0" w:space="0" w:color="auto"/>
          </w:divBdr>
        </w:div>
        <w:div w:id="449320426">
          <w:marLeft w:val="0"/>
          <w:marRight w:val="0"/>
          <w:marTop w:val="0"/>
          <w:marBottom w:val="0"/>
          <w:divBdr>
            <w:top w:val="none" w:sz="0" w:space="0" w:color="auto"/>
            <w:left w:val="none" w:sz="0" w:space="0" w:color="auto"/>
            <w:bottom w:val="none" w:sz="0" w:space="0" w:color="auto"/>
            <w:right w:val="none" w:sz="0" w:space="0" w:color="auto"/>
          </w:divBdr>
        </w:div>
        <w:div w:id="1342245136">
          <w:marLeft w:val="0"/>
          <w:marRight w:val="0"/>
          <w:marTop w:val="0"/>
          <w:marBottom w:val="0"/>
          <w:divBdr>
            <w:top w:val="none" w:sz="0" w:space="0" w:color="auto"/>
            <w:left w:val="none" w:sz="0" w:space="0" w:color="auto"/>
            <w:bottom w:val="none" w:sz="0" w:space="0" w:color="auto"/>
            <w:right w:val="none" w:sz="0" w:space="0" w:color="auto"/>
          </w:divBdr>
        </w:div>
        <w:div w:id="1145510490">
          <w:marLeft w:val="0"/>
          <w:marRight w:val="0"/>
          <w:marTop w:val="0"/>
          <w:marBottom w:val="0"/>
          <w:divBdr>
            <w:top w:val="none" w:sz="0" w:space="0" w:color="auto"/>
            <w:left w:val="none" w:sz="0" w:space="0" w:color="auto"/>
            <w:bottom w:val="none" w:sz="0" w:space="0" w:color="auto"/>
            <w:right w:val="none" w:sz="0" w:space="0" w:color="auto"/>
          </w:divBdr>
        </w:div>
        <w:div w:id="2046784988">
          <w:marLeft w:val="0"/>
          <w:marRight w:val="0"/>
          <w:marTop w:val="0"/>
          <w:marBottom w:val="0"/>
          <w:divBdr>
            <w:top w:val="none" w:sz="0" w:space="0" w:color="auto"/>
            <w:left w:val="none" w:sz="0" w:space="0" w:color="auto"/>
            <w:bottom w:val="none" w:sz="0" w:space="0" w:color="auto"/>
            <w:right w:val="none" w:sz="0" w:space="0" w:color="auto"/>
          </w:divBdr>
        </w:div>
        <w:div w:id="627012148">
          <w:marLeft w:val="0"/>
          <w:marRight w:val="0"/>
          <w:marTop w:val="0"/>
          <w:marBottom w:val="0"/>
          <w:divBdr>
            <w:top w:val="none" w:sz="0" w:space="0" w:color="auto"/>
            <w:left w:val="none" w:sz="0" w:space="0" w:color="auto"/>
            <w:bottom w:val="none" w:sz="0" w:space="0" w:color="auto"/>
            <w:right w:val="none" w:sz="0" w:space="0" w:color="auto"/>
          </w:divBdr>
        </w:div>
        <w:div w:id="1763645916">
          <w:marLeft w:val="0"/>
          <w:marRight w:val="0"/>
          <w:marTop w:val="0"/>
          <w:marBottom w:val="0"/>
          <w:divBdr>
            <w:top w:val="none" w:sz="0" w:space="0" w:color="auto"/>
            <w:left w:val="none" w:sz="0" w:space="0" w:color="auto"/>
            <w:bottom w:val="none" w:sz="0" w:space="0" w:color="auto"/>
            <w:right w:val="none" w:sz="0" w:space="0" w:color="auto"/>
          </w:divBdr>
        </w:div>
        <w:div w:id="740446079">
          <w:marLeft w:val="0"/>
          <w:marRight w:val="0"/>
          <w:marTop w:val="0"/>
          <w:marBottom w:val="0"/>
          <w:divBdr>
            <w:top w:val="none" w:sz="0" w:space="0" w:color="auto"/>
            <w:left w:val="none" w:sz="0" w:space="0" w:color="auto"/>
            <w:bottom w:val="none" w:sz="0" w:space="0" w:color="auto"/>
            <w:right w:val="none" w:sz="0" w:space="0" w:color="auto"/>
          </w:divBdr>
        </w:div>
        <w:div w:id="1516068675">
          <w:marLeft w:val="0"/>
          <w:marRight w:val="0"/>
          <w:marTop w:val="0"/>
          <w:marBottom w:val="0"/>
          <w:divBdr>
            <w:top w:val="none" w:sz="0" w:space="0" w:color="auto"/>
            <w:left w:val="none" w:sz="0" w:space="0" w:color="auto"/>
            <w:bottom w:val="none" w:sz="0" w:space="0" w:color="auto"/>
            <w:right w:val="none" w:sz="0" w:space="0" w:color="auto"/>
          </w:divBdr>
        </w:div>
        <w:div w:id="581139496">
          <w:marLeft w:val="0"/>
          <w:marRight w:val="0"/>
          <w:marTop w:val="0"/>
          <w:marBottom w:val="0"/>
          <w:divBdr>
            <w:top w:val="none" w:sz="0" w:space="0" w:color="auto"/>
            <w:left w:val="none" w:sz="0" w:space="0" w:color="auto"/>
            <w:bottom w:val="none" w:sz="0" w:space="0" w:color="auto"/>
            <w:right w:val="none" w:sz="0" w:space="0" w:color="auto"/>
          </w:divBdr>
        </w:div>
        <w:div w:id="929193769">
          <w:marLeft w:val="0"/>
          <w:marRight w:val="0"/>
          <w:marTop w:val="0"/>
          <w:marBottom w:val="0"/>
          <w:divBdr>
            <w:top w:val="none" w:sz="0" w:space="0" w:color="auto"/>
            <w:left w:val="none" w:sz="0" w:space="0" w:color="auto"/>
            <w:bottom w:val="none" w:sz="0" w:space="0" w:color="auto"/>
            <w:right w:val="none" w:sz="0" w:space="0" w:color="auto"/>
          </w:divBdr>
        </w:div>
        <w:div w:id="1431706166">
          <w:marLeft w:val="0"/>
          <w:marRight w:val="0"/>
          <w:marTop w:val="0"/>
          <w:marBottom w:val="0"/>
          <w:divBdr>
            <w:top w:val="none" w:sz="0" w:space="0" w:color="auto"/>
            <w:left w:val="none" w:sz="0" w:space="0" w:color="auto"/>
            <w:bottom w:val="none" w:sz="0" w:space="0" w:color="auto"/>
            <w:right w:val="none" w:sz="0" w:space="0" w:color="auto"/>
          </w:divBdr>
        </w:div>
        <w:div w:id="680276257">
          <w:marLeft w:val="0"/>
          <w:marRight w:val="0"/>
          <w:marTop w:val="0"/>
          <w:marBottom w:val="0"/>
          <w:divBdr>
            <w:top w:val="none" w:sz="0" w:space="0" w:color="auto"/>
            <w:left w:val="none" w:sz="0" w:space="0" w:color="auto"/>
            <w:bottom w:val="none" w:sz="0" w:space="0" w:color="auto"/>
            <w:right w:val="none" w:sz="0" w:space="0" w:color="auto"/>
          </w:divBdr>
        </w:div>
        <w:div w:id="1323852801">
          <w:marLeft w:val="0"/>
          <w:marRight w:val="0"/>
          <w:marTop w:val="0"/>
          <w:marBottom w:val="0"/>
          <w:divBdr>
            <w:top w:val="none" w:sz="0" w:space="0" w:color="auto"/>
            <w:left w:val="none" w:sz="0" w:space="0" w:color="auto"/>
            <w:bottom w:val="none" w:sz="0" w:space="0" w:color="auto"/>
            <w:right w:val="none" w:sz="0" w:space="0" w:color="auto"/>
          </w:divBdr>
        </w:div>
        <w:div w:id="503861759">
          <w:marLeft w:val="0"/>
          <w:marRight w:val="0"/>
          <w:marTop w:val="0"/>
          <w:marBottom w:val="0"/>
          <w:divBdr>
            <w:top w:val="none" w:sz="0" w:space="0" w:color="auto"/>
            <w:left w:val="none" w:sz="0" w:space="0" w:color="auto"/>
            <w:bottom w:val="none" w:sz="0" w:space="0" w:color="auto"/>
            <w:right w:val="none" w:sz="0" w:space="0" w:color="auto"/>
          </w:divBdr>
        </w:div>
        <w:div w:id="1110050990">
          <w:marLeft w:val="0"/>
          <w:marRight w:val="0"/>
          <w:marTop w:val="0"/>
          <w:marBottom w:val="0"/>
          <w:divBdr>
            <w:top w:val="none" w:sz="0" w:space="0" w:color="auto"/>
            <w:left w:val="none" w:sz="0" w:space="0" w:color="auto"/>
            <w:bottom w:val="none" w:sz="0" w:space="0" w:color="auto"/>
            <w:right w:val="none" w:sz="0" w:space="0" w:color="auto"/>
          </w:divBdr>
        </w:div>
        <w:div w:id="235559366">
          <w:marLeft w:val="0"/>
          <w:marRight w:val="0"/>
          <w:marTop w:val="0"/>
          <w:marBottom w:val="0"/>
          <w:divBdr>
            <w:top w:val="none" w:sz="0" w:space="0" w:color="auto"/>
            <w:left w:val="none" w:sz="0" w:space="0" w:color="auto"/>
            <w:bottom w:val="none" w:sz="0" w:space="0" w:color="auto"/>
            <w:right w:val="none" w:sz="0" w:space="0" w:color="auto"/>
          </w:divBdr>
        </w:div>
        <w:div w:id="378869708">
          <w:marLeft w:val="0"/>
          <w:marRight w:val="0"/>
          <w:marTop w:val="0"/>
          <w:marBottom w:val="0"/>
          <w:divBdr>
            <w:top w:val="none" w:sz="0" w:space="0" w:color="auto"/>
            <w:left w:val="none" w:sz="0" w:space="0" w:color="auto"/>
            <w:bottom w:val="none" w:sz="0" w:space="0" w:color="auto"/>
            <w:right w:val="none" w:sz="0" w:space="0" w:color="auto"/>
          </w:divBdr>
        </w:div>
        <w:div w:id="2056539949">
          <w:marLeft w:val="0"/>
          <w:marRight w:val="0"/>
          <w:marTop w:val="0"/>
          <w:marBottom w:val="0"/>
          <w:divBdr>
            <w:top w:val="none" w:sz="0" w:space="0" w:color="auto"/>
            <w:left w:val="none" w:sz="0" w:space="0" w:color="auto"/>
            <w:bottom w:val="none" w:sz="0" w:space="0" w:color="auto"/>
            <w:right w:val="none" w:sz="0" w:space="0" w:color="auto"/>
          </w:divBdr>
        </w:div>
        <w:div w:id="155154386">
          <w:marLeft w:val="0"/>
          <w:marRight w:val="0"/>
          <w:marTop w:val="0"/>
          <w:marBottom w:val="0"/>
          <w:divBdr>
            <w:top w:val="none" w:sz="0" w:space="0" w:color="auto"/>
            <w:left w:val="none" w:sz="0" w:space="0" w:color="auto"/>
            <w:bottom w:val="none" w:sz="0" w:space="0" w:color="auto"/>
            <w:right w:val="none" w:sz="0" w:space="0" w:color="auto"/>
          </w:divBdr>
        </w:div>
        <w:div w:id="1791586764">
          <w:marLeft w:val="0"/>
          <w:marRight w:val="0"/>
          <w:marTop w:val="0"/>
          <w:marBottom w:val="0"/>
          <w:divBdr>
            <w:top w:val="none" w:sz="0" w:space="0" w:color="auto"/>
            <w:left w:val="none" w:sz="0" w:space="0" w:color="auto"/>
            <w:bottom w:val="none" w:sz="0" w:space="0" w:color="auto"/>
            <w:right w:val="none" w:sz="0" w:space="0" w:color="auto"/>
          </w:divBdr>
        </w:div>
        <w:div w:id="1135370895">
          <w:marLeft w:val="0"/>
          <w:marRight w:val="0"/>
          <w:marTop w:val="0"/>
          <w:marBottom w:val="0"/>
          <w:divBdr>
            <w:top w:val="none" w:sz="0" w:space="0" w:color="auto"/>
            <w:left w:val="none" w:sz="0" w:space="0" w:color="auto"/>
            <w:bottom w:val="none" w:sz="0" w:space="0" w:color="auto"/>
            <w:right w:val="none" w:sz="0" w:space="0" w:color="auto"/>
          </w:divBdr>
        </w:div>
        <w:div w:id="1020820697">
          <w:marLeft w:val="0"/>
          <w:marRight w:val="0"/>
          <w:marTop w:val="0"/>
          <w:marBottom w:val="0"/>
          <w:divBdr>
            <w:top w:val="none" w:sz="0" w:space="0" w:color="auto"/>
            <w:left w:val="none" w:sz="0" w:space="0" w:color="auto"/>
            <w:bottom w:val="none" w:sz="0" w:space="0" w:color="auto"/>
            <w:right w:val="none" w:sz="0" w:space="0" w:color="auto"/>
          </w:divBdr>
        </w:div>
        <w:div w:id="1259754626">
          <w:marLeft w:val="0"/>
          <w:marRight w:val="0"/>
          <w:marTop w:val="0"/>
          <w:marBottom w:val="0"/>
          <w:divBdr>
            <w:top w:val="none" w:sz="0" w:space="0" w:color="auto"/>
            <w:left w:val="none" w:sz="0" w:space="0" w:color="auto"/>
            <w:bottom w:val="none" w:sz="0" w:space="0" w:color="auto"/>
            <w:right w:val="none" w:sz="0" w:space="0" w:color="auto"/>
          </w:divBdr>
        </w:div>
        <w:div w:id="374814910">
          <w:marLeft w:val="0"/>
          <w:marRight w:val="0"/>
          <w:marTop w:val="0"/>
          <w:marBottom w:val="0"/>
          <w:divBdr>
            <w:top w:val="none" w:sz="0" w:space="0" w:color="auto"/>
            <w:left w:val="none" w:sz="0" w:space="0" w:color="auto"/>
            <w:bottom w:val="none" w:sz="0" w:space="0" w:color="auto"/>
            <w:right w:val="none" w:sz="0" w:space="0" w:color="auto"/>
          </w:divBdr>
        </w:div>
        <w:div w:id="1521965763">
          <w:marLeft w:val="0"/>
          <w:marRight w:val="0"/>
          <w:marTop w:val="0"/>
          <w:marBottom w:val="0"/>
          <w:divBdr>
            <w:top w:val="none" w:sz="0" w:space="0" w:color="auto"/>
            <w:left w:val="none" w:sz="0" w:space="0" w:color="auto"/>
            <w:bottom w:val="none" w:sz="0" w:space="0" w:color="auto"/>
            <w:right w:val="none" w:sz="0" w:space="0" w:color="auto"/>
          </w:divBdr>
        </w:div>
        <w:div w:id="302127390">
          <w:marLeft w:val="0"/>
          <w:marRight w:val="0"/>
          <w:marTop w:val="0"/>
          <w:marBottom w:val="0"/>
          <w:divBdr>
            <w:top w:val="none" w:sz="0" w:space="0" w:color="auto"/>
            <w:left w:val="none" w:sz="0" w:space="0" w:color="auto"/>
            <w:bottom w:val="none" w:sz="0" w:space="0" w:color="auto"/>
            <w:right w:val="none" w:sz="0" w:space="0" w:color="auto"/>
          </w:divBdr>
        </w:div>
        <w:div w:id="421148156">
          <w:marLeft w:val="0"/>
          <w:marRight w:val="0"/>
          <w:marTop w:val="0"/>
          <w:marBottom w:val="0"/>
          <w:divBdr>
            <w:top w:val="none" w:sz="0" w:space="0" w:color="auto"/>
            <w:left w:val="none" w:sz="0" w:space="0" w:color="auto"/>
            <w:bottom w:val="none" w:sz="0" w:space="0" w:color="auto"/>
            <w:right w:val="none" w:sz="0" w:space="0" w:color="auto"/>
          </w:divBdr>
        </w:div>
        <w:div w:id="541675806">
          <w:marLeft w:val="0"/>
          <w:marRight w:val="0"/>
          <w:marTop w:val="0"/>
          <w:marBottom w:val="0"/>
          <w:divBdr>
            <w:top w:val="none" w:sz="0" w:space="0" w:color="auto"/>
            <w:left w:val="none" w:sz="0" w:space="0" w:color="auto"/>
            <w:bottom w:val="none" w:sz="0" w:space="0" w:color="auto"/>
            <w:right w:val="none" w:sz="0" w:space="0" w:color="auto"/>
          </w:divBdr>
        </w:div>
        <w:div w:id="292492671">
          <w:marLeft w:val="0"/>
          <w:marRight w:val="0"/>
          <w:marTop w:val="0"/>
          <w:marBottom w:val="0"/>
          <w:divBdr>
            <w:top w:val="none" w:sz="0" w:space="0" w:color="auto"/>
            <w:left w:val="none" w:sz="0" w:space="0" w:color="auto"/>
            <w:bottom w:val="none" w:sz="0" w:space="0" w:color="auto"/>
            <w:right w:val="none" w:sz="0" w:space="0" w:color="auto"/>
          </w:divBdr>
        </w:div>
        <w:div w:id="1128745784">
          <w:marLeft w:val="0"/>
          <w:marRight w:val="0"/>
          <w:marTop w:val="0"/>
          <w:marBottom w:val="0"/>
          <w:divBdr>
            <w:top w:val="none" w:sz="0" w:space="0" w:color="auto"/>
            <w:left w:val="none" w:sz="0" w:space="0" w:color="auto"/>
            <w:bottom w:val="none" w:sz="0" w:space="0" w:color="auto"/>
            <w:right w:val="none" w:sz="0" w:space="0" w:color="auto"/>
          </w:divBdr>
        </w:div>
        <w:div w:id="1042486397">
          <w:marLeft w:val="0"/>
          <w:marRight w:val="0"/>
          <w:marTop w:val="0"/>
          <w:marBottom w:val="0"/>
          <w:divBdr>
            <w:top w:val="none" w:sz="0" w:space="0" w:color="auto"/>
            <w:left w:val="none" w:sz="0" w:space="0" w:color="auto"/>
            <w:bottom w:val="none" w:sz="0" w:space="0" w:color="auto"/>
            <w:right w:val="none" w:sz="0" w:space="0" w:color="auto"/>
          </w:divBdr>
        </w:div>
        <w:div w:id="142502671">
          <w:marLeft w:val="0"/>
          <w:marRight w:val="0"/>
          <w:marTop w:val="0"/>
          <w:marBottom w:val="0"/>
          <w:divBdr>
            <w:top w:val="none" w:sz="0" w:space="0" w:color="auto"/>
            <w:left w:val="none" w:sz="0" w:space="0" w:color="auto"/>
            <w:bottom w:val="none" w:sz="0" w:space="0" w:color="auto"/>
            <w:right w:val="none" w:sz="0" w:space="0" w:color="auto"/>
          </w:divBdr>
        </w:div>
        <w:div w:id="987710142">
          <w:marLeft w:val="0"/>
          <w:marRight w:val="0"/>
          <w:marTop w:val="0"/>
          <w:marBottom w:val="0"/>
          <w:divBdr>
            <w:top w:val="none" w:sz="0" w:space="0" w:color="auto"/>
            <w:left w:val="none" w:sz="0" w:space="0" w:color="auto"/>
            <w:bottom w:val="none" w:sz="0" w:space="0" w:color="auto"/>
            <w:right w:val="none" w:sz="0" w:space="0" w:color="auto"/>
          </w:divBdr>
        </w:div>
        <w:div w:id="70934528">
          <w:marLeft w:val="0"/>
          <w:marRight w:val="0"/>
          <w:marTop w:val="0"/>
          <w:marBottom w:val="0"/>
          <w:divBdr>
            <w:top w:val="none" w:sz="0" w:space="0" w:color="auto"/>
            <w:left w:val="none" w:sz="0" w:space="0" w:color="auto"/>
            <w:bottom w:val="none" w:sz="0" w:space="0" w:color="auto"/>
            <w:right w:val="none" w:sz="0" w:space="0" w:color="auto"/>
          </w:divBdr>
        </w:div>
        <w:div w:id="2088724175">
          <w:marLeft w:val="0"/>
          <w:marRight w:val="0"/>
          <w:marTop w:val="0"/>
          <w:marBottom w:val="0"/>
          <w:divBdr>
            <w:top w:val="none" w:sz="0" w:space="0" w:color="auto"/>
            <w:left w:val="none" w:sz="0" w:space="0" w:color="auto"/>
            <w:bottom w:val="none" w:sz="0" w:space="0" w:color="auto"/>
            <w:right w:val="none" w:sz="0" w:space="0" w:color="auto"/>
          </w:divBdr>
        </w:div>
        <w:div w:id="690453134">
          <w:marLeft w:val="0"/>
          <w:marRight w:val="0"/>
          <w:marTop w:val="0"/>
          <w:marBottom w:val="0"/>
          <w:divBdr>
            <w:top w:val="none" w:sz="0" w:space="0" w:color="auto"/>
            <w:left w:val="none" w:sz="0" w:space="0" w:color="auto"/>
            <w:bottom w:val="none" w:sz="0" w:space="0" w:color="auto"/>
            <w:right w:val="none" w:sz="0" w:space="0" w:color="auto"/>
          </w:divBdr>
        </w:div>
        <w:div w:id="1199660303">
          <w:marLeft w:val="0"/>
          <w:marRight w:val="0"/>
          <w:marTop w:val="0"/>
          <w:marBottom w:val="0"/>
          <w:divBdr>
            <w:top w:val="none" w:sz="0" w:space="0" w:color="auto"/>
            <w:left w:val="none" w:sz="0" w:space="0" w:color="auto"/>
            <w:bottom w:val="none" w:sz="0" w:space="0" w:color="auto"/>
            <w:right w:val="none" w:sz="0" w:space="0" w:color="auto"/>
          </w:divBdr>
        </w:div>
        <w:div w:id="769080905">
          <w:marLeft w:val="0"/>
          <w:marRight w:val="0"/>
          <w:marTop w:val="0"/>
          <w:marBottom w:val="0"/>
          <w:divBdr>
            <w:top w:val="none" w:sz="0" w:space="0" w:color="auto"/>
            <w:left w:val="none" w:sz="0" w:space="0" w:color="auto"/>
            <w:bottom w:val="none" w:sz="0" w:space="0" w:color="auto"/>
            <w:right w:val="none" w:sz="0" w:space="0" w:color="auto"/>
          </w:divBdr>
        </w:div>
        <w:div w:id="270743179">
          <w:marLeft w:val="0"/>
          <w:marRight w:val="0"/>
          <w:marTop w:val="0"/>
          <w:marBottom w:val="0"/>
          <w:divBdr>
            <w:top w:val="none" w:sz="0" w:space="0" w:color="auto"/>
            <w:left w:val="none" w:sz="0" w:space="0" w:color="auto"/>
            <w:bottom w:val="none" w:sz="0" w:space="0" w:color="auto"/>
            <w:right w:val="none" w:sz="0" w:space="0" w:color="auto"/>
          </w:divBdr>
        </w:div>
        <w:div w:id="293754033">
          <w:marLeft w:val="0"/>
          <w:marRight w:val="0"/>
          <w:marTop w:val="0"/>
          <w:marBottom w:val="0"/>
          <w:divBdr>
            <w:top w:val="none" w:sz="0" w:space="0" w:color="auto"/>
            <w:left w:val="none" w:sz="0" w:space="0" w:color="auto"/>
            <w:bottom w:val="none" w:sz="0" w:space="0" w:color="auto"/>
            <w:right w:val="none" w:sz="0" w:space="0" w:color="auto"/>
          </w:divBdr>
        </w:div>
        <w:div w:id="655687859">
          <w:marLeft w:val="0"/>
          <w:marRight w:val="0"/>
          <w:marTop w:val="0"/>
          <w:marBottom w:val="0"/>
          <w:divBdr>
            <w:top w:val="none" w:sz="0" w:space="0" w:color="auto"/>
            <w:left w:val="none" w:sz="0" w:space="0" w:color="auto"/>
            <w:bottom w:val="none" w:sz="0" w:space="0" w:color="auto"/>
            <w:right w:val="none" w:sz="0" w:space="0" w:color="auto"/>
          </w:divBdr>
        </w:div>
        <w:div w:id="1316715193">
          <w:marLeft w:val="0"/>
          <w:marRight w:val="0"/>
          <w:marTop w:val="0"/>
          <w:marBottom w:val="0"/>
          <w:divBdr>
            <w:top w:val="none" w:sz="0" w:space="0" w:color="auto"/>
            <w:left w:val="none" w:sz="0" w:space="0" w:color="auto"/>
            <w:bottom w:val="none" w:sz="0" w:space="0" w:color="auto"/>
            <w:right w:val="none" w:sz="0" w:space="0" w:color="auto"/>
          </w:divBdr>
        </w:div>
        <w:div w:id="1188642651">
          <w:marLeft w:val="0"/>
          <w:marRight w:val="0"/>
          <w:marTop w:val="0"/>
          <w:marBottom w:val="0"/>
          <w:divBdr>
            <w:top w:val="none" w:sz="0" w:space="0" w:color="auto"/>
            <w:left w:val="none" w:sz="0" w:space="0" w:color="auto"/>
            <w:bottom w:val="none" w:sz="0" w:space="0" w:color="auto"/>
            <w:right w:val="none" w:sz="0" w:space="0" w:color="auto"/>
          </w:divBdr>
        </w:div>
        <w:div w:id="496505645">
          <w:marLeft w:val="0"/>
          <w:marRight w:val="0"/>
          <w:marTop w:val="0"/>
          <w:marBottom w:val="0"/>
          <w:divBdr>
            <w:top w:val="none" w:sz="0" w:space="0" w:color="auto"/>
            <w:left w:val="none" w:sz="0" w:space="0" w:color="auto"/>
            <w:bottom w:val="none" w:sz="0" w:space="0" w:color="auto"/>
            <w:right w:val="none" w:sz="0" w:space="0" w:color="auto"/>
          </w:divBdr>
        </w:div>
        <w:div w:id="976299616">
          <w:marLeft w:val="0"/>
          <w:marRight w:val="0"/>
          <w:marTop w:val="0"/>
          <w:marBottom w:val="0"/>
          <w:divBdr>
            <w:top w:val="none" w:sz="0" w:space="0" w:color="auto"/>
            <w:left w:val="none" w:sz="0" w:space="0" w:color="auto"/>
            <w:bottom w:val="none" w:sz="0" w:space="0" w:color="auto"/>
            <w:right w:val="none" w:sz="0" w:space="0" w:color="auto"/>
          </w:divBdr>
        </w:div>
        <w:div w:id="1329215387">
          <w:marLeft w:val="0"/>
          <w:marRight w:val="0"/>
          <w:marTop w:val="0"/>
          <w:marBottom w:val="0"/>
          <w:divBdr>
            <w:top w:val="none" w:sz="0" w:space="0" w:color="auto"/>
            <w:left w:val="none" w:sz="0" w:space="0" w:color="auto"/>
            <w:bottom w:val="none" w:sz="0" w:space="0" w:color="auto"/>
            <w:right w:val="none" w:sz="0" w:space="0" w:color="auto"/>
          </w:divBdr>
        </w:div>
        <w:div w:id="1174765552">
          <w:marLeft w:val="0"/>
          <w:marRight w:val="0"/>
          <w:marTop w:val="0"/>
          <w:marBottom w:val="0"/>
          <w:divBdr>
            <w:top w:val="none" w:sz="0" w:space="0" w:color="auto"/>
            <w:left w:val="none" w:sz="0" w:space="0" w:color="auto"/>
            <w:bottom w:val="none" w:sz="0" w:space="0" w:color="auto"/>
            <w:right w:val="none" w:sz="0" w:space="0" w:color="auto"/>
          </w:divBdr>
        </w:div>
        <w:div w:id="1356348149">
          <w:marLeft w:val="0"/>
          <w:marRight w:val="0"/>
          <w:marTop w:val="0"/>
          <w:marBottom w:val="0"/>
          <w:divBdr>
            <w:top w:val="none" w:sz="0" w:space="0" w:color="auto"/>
            <w:left w:val="none" w:sz="0" w:space="0" w:color="auto"/>
            <w:bottom w:val="none" w:sz="0" w:space="0" w:color="auto"/>
            <w:right w:val="none" w:sz="0" w:space="0" w:color="auto"/>
          </w:divBdr>
        </w:div>
        <w:div w:id="1939439182">
          <w:marLeft w:val="0"/>
          <w:marRight w:val="0"/>
          <w:marTop w:val="0"/>
          <w:marBottom w:val="0"/>
          <w:divBdr>
            <w:top w:val="none" w:sz="0" w:space="0" w:color="auto"/>
            <w:left w:val="none" w:sz="0" w:space="0" w:color="auto"/>
            <w:bottom w:val="none" w:sz="0" w:space="0" w:color="auto"/>
            <w:right w:val="none" w:sz="0" w:space="0" w:color="auto"/>
          </w:divBdr>
        </w:div>
        <w:div w:id="872576637">
          <w:marLeft w:val="0"/>
          <w:marRight w:val="0"/>
          <w:marTop w:val="0"/>
          <w:marBottom w:val="0"/>
          <w:divBdr>
            <w:top w:val="none" w:sz="0" w:space="0" w:color="auto"/>
            <w:left w:val="none" w:sz="0" w:space="0" w:color="auto"/>
            <w:bottom w:val="none" w:sz="0" w:space="0" w:color="auto"/>
            <w:right w:val="none" w:sz="0" w:space="0" w:color="auto"/>
          </w:divBdr>
        </w:div>
        <w:div w:id="844784954">
          <w:marLeft w:val="0"/>
          <w:marRight w:val="0"/>
          <w:marTop w:val="0"/>
          <w:marBottom w:val="0"/>
          <w:divBdr>
            <w:top w:val="none" w:sz="0" w:space="0" w:color="auto"/>
            <w:left w:val="none" w:sz="0" w:space="0" w:color="auto"/>
            <w:bottom w:val="none" w:sz="0" w:space="0" w:color="auto"/>
            <w:right w:val="none" w:sz="0" w:space="0" w:color="auto"/>
          </w:divBdr>
        </w:div>
        <w:div w:id="2053458444">
          <w:marLeft w:val="0"/>
          <w:marRight w:val="0"/>
          <w:marTop w:val="0"/>
          <w:marBottom w:val="0"/>
          <w:divBdr>
            <w:top w:val="none" w:sz="0" w:space="0" w:color="auto"/>
            <w:left w:val="none" w:sz="0" w:space="0" w:color="auto"/>
            <w:bottom w:val="none" w:sz="0" w:space="0" w:color="auto"/>
            <w:right w:val="none" w:sz="0" w:space="0" w:color="auto"/>
          </w:divBdr>
        </w:div>
        <w:div w:id="1462847695">
          <w:marLeft w:val="0"/>
          <w:marRight w:val="0"/>
          <w:marTop w:val="0"/>
          <w:marBottom w:val="0"/>
          <w:divBdr>
            <w:top w:val="none" w:sz="0" w:space="0" w:color="auto"/>
            <w:left w:val="none" w:sz="0" w:space="0" w:color="auto"/>
            <w:bottom w:val="none" w:sz="0" w:space="0" w:color="auto"/>
            <w:right w:val="none" w:sz="0" w:space="0" w:color="auto"/>
          </w:divBdr>
        </w:div>
        <w:div w:id="1147016145">
          <w:marLeft w:val="0"/>
          <w:marRight w:val="0"/>
          <w:marTop w:val="0"/>
          <w:marBottom w:val="0"/>
          <w:divBdr>
            <w:top w:val="none" w:sz="0" w:space="0" w:color="auto"/>
            <w:left w:val="none" w:sz="0" w:space="0" w:color="auto"/>
            <w:bottom w:val="none" w:sz="0" w:space="0" w:color="auto"/>
            <w:right w:val="none" w:sz="0" w:space="0" w:color="auto"/>
          </w:divBdr>
        </w:div>
        <w:div w:id="865020322">
          <w:marLeft w:val="0"/>
          <w:marRight w:val="0"/>
          <w:marTop w:val="0"/>
          <w:marBottom w:val="0"/>
          <w:divBdr>
            <w:top w:val="none" w:sz="0" w:space="0" w:color="auto"/>
            <w:left w:val="none" w:sz="0" w:space="0" w:color="auto"/>
            <w:bottom w:val="none" w:sz="0" w:space="0" w:color="auto"/>
            <w:right w:val="none" w:sz="0" w:space="0" w:color="auto"/>
          </w:divBdr>
        </w:div>
        <w:div w:id="1346984024">
          <w:marLeft w:val="0"/>
          <w:marRight w:val="0"/>
          <w:marTop w:val="0"/>
          <w:marBottom w:val="0"/>
          <w:divBdr>
            <w:top w:val="none" w:sz="0" w:space="0" w:color="auto"/>
            <w:left w:val="none" w:sz="0" w:space="0" w:color="auto"/>
            <w:bottom w:val="none" w:sz="0" w:space="0" w:color="auto"/>
            <w:right w:val="none" w:sz="0" w:space="0" w:color="auto"/>
          </w:divBdr>
        </w:div>
        <w:div w:id="1470510098">
          <w:marLeft w:val="0"/>
          <w:marRight w:val="0"/>
          <w:marTop w:val="0"/>
          <w:marBottom w:val="0"/>
          <w:divBdr>
            <w:top w:val="none" w:sz="0" w:space="0" w:color="auto"/>
            <w:left w:val="none" w:sz="0" w:space="0" w:color="auto"/>
            <w:bottom w:val="none" w:sz="0" w:space="0" w:color="auto"/>
            <w:right w:val="none" w:sz="0" w:space="0" w:color="auto"/>
          </w:divBdr>
        </w:div>
      </w:divsChild>
    </w:div>
    <w:div w:id="549071578">
      <w:bodyDiv w:val="1"/>
      <w:marLeft w:val="0"/>
      <w:marRight w:val="0"/>
      <w:marTop w:val="0"/>
      <w:marBottom w:val="0"/>
      <w:divBdr>
        <w:top w:val="none" w:sz="0" w:space="0" w:color="auto"/>
        <w:left w:val="none" w:sz="0" w:space="0" w:color="auto"/>
        <w:bottom w:val="none" w:sz="0" w:space="0" w:color="auto"/>
        <w:right w:val="none" w:sz="0" w:space="0" w:color="auto"/>
      </w:divBdr>
    </w:div>
    <w:div w:id="653218486">
      <w:bodyDiv w:val="1"/>
      <w:marLeft w:val="0"/>
      <w:marRight w:val="0"/>
      <w:marTop w:val="0"/>
      <w:marBottom w:val="0"/>
      <w:divBdr>
        <w:top w:val="none" w:sz="0" w:space="0" w:color="auto"/>
        <w:left w:val="none" w:sz="0" w:space="0" w:color="auto"/>
        <w:bottom w:val="none" w:sz="0" w:space="0" w:color="auto"/>
        <w:right w:val="none" w:sz="0" w:space="0" w:color="auto"/>
      </w:divBdr>
    </w:div>
    <w:div w:id="1234319323">
      <w:bodyDiv w:val="1"/>
      <w:marLeft w:val="0"/>
      <w:marRight w:val="0"/>
      <w:marTop w:val="0"/>
      <w:marBottom w:val="0"/>
      <w:divBdr>
        <w:top w:val="none" w:sz="0" w:space="0" w:color="auto"/>
        <w:left w:val="none" w:sz="0" w:space="0" w:color="auto"/>
        <w:bottom w:val="none" w:sz="0" w:space="0" w:color="auto"/>
        <w:right w:val="none" w:sz="0" w:space="0" w:color="auto"/>
      </w:divBdr>
    </w:div>
    <w:div w:id="1387144286">
      <w:bodyDiv w:val="1"/>
      <w:marLeft w:val="0"/>
      <w:marRight w:val="0"/>
      <w:marTop w:val="0"/>
      <w:marBottom w:val="0"/>
      <w:divBdr>
        <w:top w:val="none" w:sz="0" w:space="0" w:color="auto"/>
        <w:left w:val="none" w:sz="0" w:space="0" w:color="auto"/>
        <w:bottom w:val="none" w:sz="0" w:space="0" w:color="auto"/>
        <w:right w:val="none" w:sz="0" w:space="0" w:color="auto"/>
      </w:divBdr>
    </w:div>
    <w:div w:id="1892231467">
      <w:bodyDiv w:val="1"/>
      <w:marLeft w:val="0"/>
      <w:marRight w:val="0"/>
      <w:marTop w:val="0"/>
      <w:marBottom w:val="0"/>
      <w:divBdr>
        <w:top w:val="none" w:sz="0" w:space="0" w:color="auto"/>
        <w:left w:val="none" w:sz="0" w:space="0" w:color="auto"/>
        <w:bottom w:val="none" w:sz="0" w:space="0" w:color="auto"/>
        <w:right w:val="none" w:sz="0" w:space="0" w:color="auto"/>
      </w:divBdr>
      <w:divsChild>
        <w:div w:id="601569437">
          <w:marLeft w:val="0"/>
          <w:marRight w:val="0"/>
          <w:marTop w:val="0"/>
          <w:marBottom w:val="0"/>
          <w:divBdr>
            <w:top w:val="none" w:sz="0" w:space="0" w:color="auto"/>
            <w:left w:val="none" w:sz="0" w:space="0" w:color="auto"/>
            <w:bottom w:val="none" w:sz="0" w:space="0" w:color="auto"/>
            <w:right w:val="none" w:sz="0" w:space="0" w:color="auto"/>
          </w:divBdr>
        </w:div>
        <w:div w:id="78908324">
          <w:marLeft w:val="0"/>
          <w:marRight w:val="0"/>
          <w:marTop w:val="0"/>
          <w:marBottom w:val="0"/>
          <w:divBdr>
            <w:top w:val="none" w:sz="0" w:space="0" w:color="auto"/>
            <w:left w:val="none" w:sz="0" w:space="0" w:color="auto"/>
            <w:bottom w:val="none" w:sz="0" w:space="0" w:color="auto"/>
            <w:right w:val="none" w:sz="0" w:space="0" w:color="auto"/>
          </w:divBdr>
        </w:div>
        <w:div w:id="742139523">
          <w:marLeft w:val="0"/>
          <w:marRight w:val="0"/>
          <w:marTop w:val="0"/>
          <w:marBottom w:val="0"/>
          <w:divBdr>
            <w:top w:val="none" w:sz="0" w:space="0" w:color="auto"/>
            <w:left w:val="none" w:sz="0" w:space="0" w:color="auto"/>
            <w:bottom w:val="none" w:sz="0" w:space="0" w:color="auto"/>
            <w:right w:val="none" w:sz="0" w:space="0" w:color="auto"/>
          </w:divBdr>
        </w:div>
        <w:div w:id="2003197568">
          <w:marLeft w:val="0"/>
          <w:marRight w:val="0"/>
          <w:marTop w:val="0"/>
          <w:marBottom w:val="0"/>
          <w:divBdr>
            <w:top w:val="none" w:sz="0" w:space="0" w:color="auto"/>
            <w:left w:val="none" w:sz="0" w:space="0" w:color="auto"/>
            <w:bottom w:val="none" w:sz="0" w:space="0" w:color="auto"/>
            <w:right w:val="none" w:sz="0" w:space="0" w:color="auto"/>
          </w:divBdr>
        </w:div>
        <w:div w:id="2041054271">
          <w:marLeft w:val="0"/>
          <w:marRight w:val="0"/>
          <w:marTop w:val="0"/>
          <w:marBottom w:val="0"/>
          <w:divBdr>
            <w:top w:val="none" w:sz="0" w:space="0" w:color="auto"/>
            <w:left w:val="none" w:sz="0" w:space="0" w:color="auto"/>
            <w:bottom w:val="none" w:sz="0" w:space="0" w:color="auto"/>
            <w:right w:val="none" w:sz="0" w:space="0" w:color="auto"/>
          </w:divBdr>
        </w:div>
        <w:div w:id="1670984366">
          <w:marLeft w:val="0"/>
          <w:marRight w:val="0"/>
          <w:marTop w:val="0"/>
          <w:marBottom w:val="0"/>
          <w:divBdr>
            <w:top w:val="none" w:sz="0" w:space="0" w:color="auto"/>
            <w:left w:val="none" w:sz="0" w:space="0" w:color="auto"/>
            <w:bottom w:val="none" w:sz="0" w:space="0" w:color="auto"/>
            <w:right w:val="none" w:sz="0" w:space="0" w:color="auto"/>
          </w:divBdr>
        </w:div>
        <w:div w:id="1424230039">
          <w:marLeft w:val="0"/>
          <w:marRight w:val="0"/>
          <w:marTop w:val="0"/>
          <w:marBottom w:val="0"/>
          <w:divBdr>
            <w:top w:val="none" w:sz="0" w:space="0" w:color="auto"/>
            <w:left w:val="none" w:sz="0" w:space="0" w:color="auto"/>
            <w:bottom w:val="none" w:sz="0" w:space="0" w:color="auto"/>
            <w:right w:val="none" w:sz="0" w:space="0" w:color="auto"/>
          </w:divBdr>
        </w:div>
        <w:div w:id="1561407328">
          <w:marLeft w:val="0"/>
          <w:marRight w:val="0"/>
          <w:marTop w:val="0"/>
          <w:marBottom w:val="0"/>
          <w:divBdr>
            <w:top w:val="none" w:sz="0" w:space="0" w:color="auto"/>
            <w:left w:val="none" w:sz="0" w:space="0" w:color="auto"/>
            <w:bottom w:val="none" w:sz="0" w:space="0" w:color="auto"/>
            <w:right w:val="none" w:sz="0" w:space="0" w:color="auto"/>
          </w:divBdr>
        </w:div>
        <w:div w:id="360130571">
          <w:marLeft w:val="0"/>
          <w:marRight w:val="0"/>
          <w:marTop w:val="0"/>
          <w:marBottom w:val="0"/>
          <w:divBdr>
            <w:top w:val="none" w:sz="0" w:space="0" w:color="auto"/>
            <w:left w:val="none" w:sz="0" w:space="0" w:color="auto"/>
            <w:bottom w:val="none" w:sz="0" w:space="0" w:color="auto"/>
            <w:right w:val="none" w:sz="0" w:space="0" w:color="auto"/>
          </w:divBdr>
        </w:div>
        <w:div w:id="1053193786">
          <w:marLeft w:val="0"/>
          <w:marRight w:val="0"/>
          <w:marTop w:val="0"/>
          <w:marBottom w:val="0"/>
          <w:divBdr>
            <w:top w:val="none" w:sz="0" w:space="0" w:color="auto"/>
            <w:left w:val="none" w:sz="0" w:space="0" w:color="auto"/>
            <w:bottom w:val="none" w:sz="0" w:space="0" w:color="auto"/>
            <w:right w:val="none" w:sz="0" w:space="0" w:color="auto"/>
          </w:divBdr>
        </w:div>
        <w:div w:id="1108738717">
          <w:marLeft w:val="0"/>
          <w:marRight w:val="0"/>
          <w:marTop w:val="0"/>
          <w:marBottom w:val="0"/>
          <w:divBdr>
            <w:top w:val="none" w:sz="0" w:space="0" w:color="auto"/>
            <w:left w:val="none" w:sz="0" w:space="0" w:color="auto"/>
            <w:bottom w:val="none" w:sz="0" w:space="0" w:color="auto"/>
            <w:right w:val="none" w:sz="0" w:space="0" w:color="auto"/>
          </w:divBdr>
        </w:div>
        <w:div w:id="1140463765">
          <w:marLeft w:val="0"/>
          <w:marRight w:val="0"/>
          <w:marTop w:val="0"/>
          <w:marBottom w:val="0"/>
          <w:divBdr>
            <w:top w:val="none" w:sz="0" w:space="0" w:color="auto"/>
            <w:left w:val="none" w:sz="0" w:space="0" w:color="auto"/>
            <w:bottom w:val="none" w:sz="0" w:space="0" w:color="auto"/>
            <w:right w:val="none" w:sz="0" w:space="0" w:color="auto"/>
          </w:divBdr>
        </w:div>
        <w:div w:id="454251482">
          <w:marLeft w:val="0"/>
          <w:marRight w:val="0"/>
          <w:marTop w:val="0"/>
          <w:marBottom w:val="0"/>
          <w:divBdr>
            <w:top w:val="none" w:sz="0" w:space="0" w:color="auto"/>
            <w:left w:val="none" w:sz="0" w:space="0" w:color="auto"/>
            <w:bottom w:val="none" w:sz="0" w:space="0" w:color="auto"/>
            <w:right w:val="none" w:sz="0" w:space="0" w:color="auto"/>
          </w:divBdr>
        </w:div>
        <w:div w:id="2130124713">
          <w:marLeft w:val="0"/>
          <w:marRight w:val="0"/>
          <w:marTop w:val="0"/>
          <w:marBottom w:val="0"/>
          <w:divBdr>
            <w:top w:val="none" w:sz="0" w:space="0" w:color="auto"/>
            <w:left w:val="none" w:sz="0" w:space="0" w:color="auto"/>
            <w:bottom w:val="none" w:sz="0" w:space="0" w:color="auto"/>
            <w:right w:val="none" w:sz="0" w:space="0" w:color="auto"/>
          </w:divBdr>
        </w:div>
        <w:div w:id="410664759">
          <w:marLeft w:val="0"/>
          <w:marRight w:val="0"/>
          <w:marTop w:val="0"/>
          <w:marBottom w:val="0"/>
          <w:divBdr>
            <w:top w:val="none" w:sz="0" w:space="0" w:color="auto"/>
            <w:left w:val="none" w:sz="0" w:space="0" w:color="auto"/>
            <w:bottom w:val="none" w:sz="0" w:space="0" w:color="auto"/>
            <w:right w:val="none" w:sz="0" w:space="0" w:color="auto"/>
          </w:divBdr>
        </w:div>
        <w:div w:id="725421711">
          <w:marLeft w:val="0"/>
          <w:marRight w:val="0"/>
          <w:marTop w:val="0"/>
          <w:marBottom w:val="0"/>
          <w:divBdr>
            <w:top w:val="none" w:sz="0" w:space="0" w:color="auto"/>
            <w:left w:val="none" w:sz="0" w:space="0" w:color="auto"/>
            <w:bottom w:val="none" w:sz="0" w:space="0" w:color="auto"/>
            <w:right w:val="none" w:sz="0" w:space="0" w:color="auto"/>
          </w:divBdr>
        </w:div>
        <w:div w:id="32003423">
          <w:marLeft w:val="0"/>
          <w:marRight w:val="0"/>
          <w:marTop w:val="0"/>
          <w:marBottom w:val="0"/>
          <w:divBdr>
            <w:top w:val="none" w:sz="0" w:space="0" w:color="auto"/>
            <w:left w:val="none" w:sz="0" w:space="0" w:color="auto"/>
            <w:bottom w:val="none" w:sz="0" w:space="0" w:color="auto"/>
            <w:right w:val="none" w:sz="0" w:space="0" w:color="auto"/>
          </w:divBdr>
        </w:div>
        <w:div w:id="1077284856">
          <w:marLeft w:val="0"/>
          <w:marRight w:val="0"/>
          <w:marTop w:val="0"/>
          <w:marBottom w:val="0"/>
          <w:divBdr>
            <w:top w:val="none" w:sz="0" w:space="0" w:color="auto"/>
            <w:left w:val="none" w:sz="0" w:space="0" w:color="auto"/>
            <w:bottom w:val="none" w:sz="0" w:space="0" w:color="auto"/>
            <w:right w:val="none" w:sz="0" w:space="0" w:color="auto"/>
          </w:divBdr>
        </w:div>
        <w:div w:id="385689091">
          <w:marLeft w:val="0"/>
          <w:marRight w:val="0"/>
          <w:marTop w:val="0"/>
          <w:marBottom w:val="0"/>
          <w:divBdr>
            <w:top w:val="none" w:sz="0" w:space="0" w:color="auto"/>
            <w:left w:val="none" w:sz="0" w:space="0" w:color="auto"/>
            <w:bottom w:val="none" w:sz="0" w:space="0" w:color="auto"/>
            <w:right w:val="none" w:sz="0" w:space="0" w:color="auto"/>
          </w:divBdr>
        </w:div>
        <w:div w:id="1165559954">
          <w:marLeft w:val="0"/>
          <w:marRight w:val="0"/>
          <w:marTop w:val="0"/>
          <w:marBottom w:val="0"/>
          <w:divBdr>
            <w:top w:val="none" w:sz="0" w:space="0" w:color="auto"/>
            <w:left w:val="none" w:sz="0" w:space="0" w:color="auto"/>
            <w:bottom w:val="none" w:sz="0" w:space="0" w:color="auto"/>
            <w:right w:val="none" w:sz="0" w:space="0" w:color="auto"/>
          </w:divBdr>
        </w:div>
        <w:div w:id="1553031564">
          <w:marLeft w:val="0"/>
          <w:marRight w:val="0"/>
          <w:marTop w:val="0"/>
          <w:marBottom w:val="0"/>
          <w:divBdr>
            <w:top w:val="none" w:sz="0" w:space="0" w:color="auto"/>
            <w:left w:val="none" w:sz="0" w:space="0" w:color="auto"/>
            <w:bottom w:val="none" w:sz="0" w:space="0" w:color="auto"/>
            <w:right w:val="none" w:sz="0" w:space="0" w:color="auto"/>
          </w:divBdr>
        </w:div>
        <w:div w:id="1438062998">
          <w:marLeft w:val="0"/>
          <w:marRight w:val="0"/>
          <w:marTop w:val="0"/>
          <w:marBottom w:val="0"/>
          <w:divBdr>
            <w:top w:val="none" w:sz="0" w:space="0" w:color="auto"/>
            <w:left w:val="none" w:sz="0" w:space="0" w:color="auto"/>
            <w:bottom w:val="none" w:sz="0" w:space="0" w:color="auto"/>
            <w:right w:val="none" w:sz="0" w:space="0" w:color="auto"/>
          </w:divBdr>
        </w:div>
        <w:div w:id="402414609">
          <w:marLeft w:val="0"/>
          <w:marRight w:val="0"/>
          <w:marTop w:val="0"/>
          <w:marBottom w:val="0"/>
          <w:divBdr>
            <w:top w:val="none" w:sz="0" w:space="0" w:color="auto"/>
            <w:left w:val="none" w:sz="0" w:space="0" w:color="auto"/>
            <w:bottom w:val="none" w:sz="0" w:space="0" w:color="auto"/>
            <w:right w:val="none" w:sz="0" w:space="0" w:color="auto"/>
          </w:divBdr>
        </w:div>
        <w:div w:id="574052765">
          <w:marLeft w:val="0"/>
          <w:marRight w:val="0"/>
          <w:marTop w:val="0"/>
          <w:marBottom w:val="0"/>
          <w:divBdr>
            <w:top w:val="none" w:sz="0" w:space="0" w:color="auto"/>
            <w:left w:val="none" w:sz="0" w:space="0" w:color="auto"/>
            <w:bottom w:val="none" w:sz="0" w:space="0" w:color="auto"/>
            <w:right w:val="none" w:sz="0" w:space="0" w:color="auto"/>
          </w:divBdr>
        </w:div>
        <w:div w:id="2067339441">
          <w:marLeft w:val="0"/>
          <w:marRight w:val="0"/>
          <w:marTop w:val="0"/>
          <w:marBottom w:val="0"/>
          <w:divBdr>
            <w:top w:val="none" w:sz="0" w:space="0" w:color="auto"/>
            <w:left w:val="none" w:sz="0" w:space="0" w:color="auto"/>
            <w:bottom w:val="none" w:sz="0" w:space="0" w:color="auto"/>
            <w:right w:val="none" w:sz="0" w:space="0" w:color="auto"/>
          </w:divBdr>
        </w:div>
        <w:div w:id="1082333017">
          <w:marLeft w:val="0"/>
          <w:marRight w:val="0"/>
          <w:marTop w:val="0"/>
          <w:marBottom w:val="0"/>
          <w:divBdr>
            <w:top w:val="none" w:sz="0" w:space="0" w:color="auto"/>
            <w:left w:val="none" w:sz="0" w:space="0" w:color="auto"/>
            <w:bottom w:val="none" w:sz="0" w:space="0" w:color="auto"/>
            <w:right w:val="none" w:sz="0" w:space="0" w:color="auto"/>
          </w:divBdr>
        </w:div>
        <w:div w:id="808789882">
          <w:marLeft w:val="0"/>
          <w:marRight w:val="0"/>
          <w:marTop w:val="0"/>
          <w:marBottom w:val="0"/>
          <w:divBdr>
            <w:top w:val="none" w:sz="0" w:space="0" w:color="auto"/>
            <w:left w:val="none" w:sz="0" w:space="0" w:color="auto"/>
            <w:bottom w:val="none" w:sz="0" w:space="0" w:color="auto"/>
            <w:right w:val="none" w:sz="0" w:space="0" w:color="auto"/>
          </w:divBdr>
        </w:div>
        <w:div w:id="417873954">
          <w:marLeft w:val="0"/>
          <w:marRight w:val="0"/>
          <w:marTop w:val="0"/>
          <w:marBottom w:val="0"/>
          <w:divBdr>
            <w:top w:val="none" w:sz="0" w:space="0" w:color="auto"/>
            <w:left w:val="none" w:sz="0" w:space="0" w:color="auto"/>
            <w:bottom w:val="none" w:sz="0" w:space="0" w:color="auto"/>
            <w:right w:val="none" w:sz="0" w:space="0" w:color="auto"/>
          </w:divBdr>
        </w:div>
        <w:div w:id="1625841146">
          <w:marLeft w:val="0"/>
          <w:marRight w:val="0"/>
          <w:marTop w:val="0"/>
          <w:marBottom w:val="0"/>
          <w:divBdr>
            <w:top w:val="none" w:sz="0" w:space="0" w:color="auto"/>
            <w:left w:val="none" w:sz="0" w:space="0" w:color="auto"/>
            <w:bottom w:val="none" w:sz="0" w:space="0" w:color="auto"/>
            <w:right w:val="none" w:sz="0" w:space="0" w:color="auto"/>
          </w:divBdr>
        </w:div>
        <w:div w:id="1731659553">
          <w:marLeft w:val="0"/>
          <w:marRight w:val="0"/>
          <w:marTop w:val="0"/>
          <w:marBottom w:val="0"/>
          <w:divBdr>
            <w:top w:val="none" w:sz="0" w:space="0" w:color="auto"/>
            <w:left w:val="none" w:sz="0" w:space="0" w:color="auto"/>
            <w:bottom w:val="none" w:sz="0" w:space="0" w:color="auto"/>
            <w:right w:val="none" w:sz="0" w:space="0" w:color="auto"/>
          </w:divBdr>
        </w:div>
        <w:div w:id="209537264">
          <w:marLeft w:val="0"/>
          <w:marRight w:val="0"/>
          <w:marTop w:val="0"/>
          <w:marBottom w:val="0"/>
          <w:divBdr>
            <w:top w:val="none" w:sz="0" w:space="0" w:color="auto"/>
            <w:left w:val="none" w:sz="0" w:space="0" w:color="auto"/>
            <w:bottom w:val="none" w:sz="0" w:space="0" w:color="auto"/>
            <w:right w:val="none" w:sz="0" w:space="0" w:color="auto"/>
          </w:divBdr>
        </w:div>
        <w:div w:id="1215003347">
          <w:marLeft w:val="0"/>
          <w:marRight w:val="0"/>
          <w:marTop w:val="0"/>
          <w:marBottom w:val="0"/>
          <w:divBdr>
            <w:top w:val="none" w:sz="0" w:space="0" w:color="auto"/>
            <w:left w:val="none" w:sz="0" w:space="0" w:color="auto"/>
            <w:bottom w:val="none" w:sz="0" w:space="0" w:color="auto"/>
            <w:right w:val="none" w:sz="0" w:space="0" w:color="auto"/>
          </w:divBdr>
        </w:div>
        <w:div w:id="768887152">
          <w:marLeft w:val="0"/>
          <w:marRight w:val="0"/>
          <w:marTop w:val="0"/>
          <w:marBottom w:val="0"/>
          <w:divBdr>
            <w:top w:val="none" w:sz="0" w:space="0" w:color="auto"/>
            <w:left w:val="none" w:sz="0" w:space="0" w:color="auto"/>
            <w:bottom w:val="none" w:sz="0" w:space="0" w:color="auto"/>
            <w:right w:val="none" w:sz="0" w:space="0" w:color="auto"/>
          </w:divBdr>
        </w:div>
        <w:div w:id="1809594372">
          <w:marLeft w:val="0"/>
          <w:marRight w:val="0"/>
          <w:marTop w:val="0"/>
          <w:marBottom w:val="0"/>
          <w:divBdr>
            <w:top w:val="none" w:sz="0" w:space="0" w:color="auto"/>
            <w:left w:val="none" w:sz="0" w:space="0" w:color="auto"/>
            <w:bottom w:val="none" w:sz="0" w:space="0" w:color="auto"/>
            <w:right w:val="none" w:sz="0" w:space="0" w:color="auto"/>
          </w:divBdr>
        </w:div>
        <w:div w:id="220289464">
          <w:marLeft w:val="0"/>
          <w:marRight w:val="0"/>
          <w:marTop w:val="0"/>
          <w:marBottom w:val="0"/>
          <w:divBdr>
            <w:top w:val="none" w:sz="0" w:space="0" w:color="auto"/>
            <w:left w:val="none" w:sz="0" w:space="0" w:color="auto"/>
            <w:bottom w:val="none" w:sz="0" w:space="0" w:color="auto"/>
            <w:right w:val="none" w:sz="0" w:space="0" w:color="auto"/>
          </w:divBdr>
        </w:div>
        <w:div w:id="2079011042">
          <w:marLeft w:val="0"/>
          <w:marRight w:val="0"/>
          <w:marTop w:val="0"/>
          <w:marBottom w:val="0"/>
          <w:divBdr>
            <w:top w:val="none" w:sz="0" w:space="0" w:color="auto"/>
            <w:left w:val="none" w:sz="0" w:space="0" w:color="auto"/>
            <w:bottom w:val="none" w:sz="0" w:space="0" w:color="auto"/>
            <w:right w:val="none" w:sz="0" w:space="0" w:color="auto"/>
          </w:divBdr>
        </w:div>
        <w:div w:id="1831824816">
          <w:marLeft w:val="0"/>
          <w:marRight w:val="0"/>
          <w:marTop w:val="0"/>
          <w:marBottom w:val="0"/>
          <w:divBdr>
            <w:top w:val="none" w:sz="0" w:space="0" w:color="auto"/>
            <w:left w:val="none" w:sz="0" w:space="0" w:color="auto"/>
            <w:bottom w:val="none" w:sz="0" w:space="0" w:color="auto"/>
            <w:right w:val="none" w:sz="0" w:space="0" w:color="auto"/>
          </w:divBdr>
        </w:div>
        <w:div w:id="844243556">
          <w:marLeft w:val="0"/>
          <w:marRight w:val="0"/>
          <w:marTop w:val="0"/>
          <w:marBottom w:val="0"/>
          <w:divBdr>
            <w:top w:val="none" w:sz="0" w:space="0" w:color="auto"/>
            <w:left w:val="none" w:sz="0" w:space="0" w:color="auto"/>
            <w:bottom w:val="none" w:sz="0" w:space="0" w:color="auto"/>
            <w:right w:val="none" w:sz="0" w:space="0" w:color="auto"/>
          </w:divBdr>
        </w:div>
        <w:div w:id="1503087969">
          <w:marLeft w:val="0"/>
          <w:marRight w:val="0"/>
          <w:marTop w:val="0"/>
          <w:marBottom w:val="0"/>
          <w:divBdr>
            <w:top w:val="none" w:sz="0" w:space="0" w:color="auto"/>
            <w:left w:val="none" w:sz="0" w:space="0" w:color="auto"/>
            <w:bottom w:val="none" w:sz="0" w:space="0" w:color="auto"/>
            <w:right w:val="none" w:sz="0" w:space="0" w:color="auto"/>
          </w:divBdr>
        </w:div>
        <w:div w:id="702830455">
          <w:marLeft w:val="0"/>
          <w:marRight w:val="0"/>
          <w:marTop w:val="0"/>
          <w:marBottom w:val="0"/>
          <w:divBdr>
            <w:top w:val="none" w:sz="0" w:space="0" w:color="auto"/>
            <w:left w:val="none" w:sz="0" w:space="0" w:color="auto"/>
            <w:bottom w:val="none" w:sz="0" w:space="0" w:color="auto"/>
            <w:right w:val="none" w:sz="0" w:space="0" w:color="auto"/>
          </w:divBdr>
        </w:div>
        <w:div w:id="460223597">
          <w:marLeft w:val="0"/>
          <w:marRight w:val="0"/>
          <w:marTop w:val="0"/>
          <w:marBottom w:val="0"/>
          <w:divBdr>
            <w:top w:val="none" w:sz="0" w:space="0" w:color="auto"/>
            <w:left w:val="none" w:sz="0" w:space="0" w:color="auto"/>
            <w:bottom w:val="none" w:sz="0" w:space="0" w:color="auto"/>
            <w:right w:val="none" w:sz="0" w:space="0" w:color="auto"/>
          </w:divBdr>
        </w:div>
        <w:div w:id="555360063">
          <w:marLeft w:val="0"/>
          <w:marRight w:val="0"/>
          <w:marTop w:val="0"/>
          <w:marBottom w:val="0"/>
          <w:divBdr>
            <w:top w:val="none" w:sz="0" w:space="0" w:color="auto"/>
            <w:left w:val="none" w:sz="0" w:space="0" w:color="auto"/>
            <w:bottom w:val="none" w:sz="0" w:space="0" w:color="auto"/>
            <w:right w:val="none" w:sz="0" w:space="0" w:color="auto"/>
          </w:divBdr>
        </w:div>
        <w:div w:id="1321932568">
          <w:marLeft w:val="0"/>
          <w:marRight w:val="0"/>
          <w:marTop w:val="0"/>
          <w:marBottom w:val="0"/>
          <w:divBdr>
            <w:top w:val="none" w:sz="0" w:space="0" w:color="auto"/>
            <w:left w:val="none" w:sz="0" w:space="0" w:color="auto"/>
            <w:bottom w:val="none" w:sz="0" w:space="0" w:color="auto"/>
            <w:right w:val="none" w:sz="0" w:space="0" w:color="auto"/>
          </w:divBdr>
        </w:div>
        <w:div w:id="232929243">
          <w:marLeft w:val="0"/>
          <w:marRight w:val="0"/>
          <w:marTop w:val="0"/>
          <w:marBottom w:val="0"/>
          <w:divBdr>
            <w:top w:val="none" w:sz="0" w:space="0" w:color="auto"/>
            <w:left w:val="none" w:sz="0" w:space="0" w:color="auto"/>
            <w:bottom w:val="none" w:sz="0" w:space="0" w:color="auto"/>
            <w:right w:val="none" w:sz="0" w:space="0" w:color="auto"/>
          </w:divBdr>
        </w:div>
        <w:div w:id="1758943410">
          <w:marLeft w:val="0"/>
          <w:marRight w:val="0"/>
          <w:marTop w:val="0"/>
          <w:marBottom w:val="0"/>
          <w:divBdr>
            <w:top w:val="none" w:sz="0" w:space="0" w:color="auto"/>
            <w:left w:val="none" w:sz="0" w:space="0" w:color="auto"/>
            <w:bottom w:val="none" w:sz="0" w:space="0" w:color="auto"/>
            <w:right w:val="none" w:sz="0" w:space="0" w:color="auto"/>
          </w:divBdr>
        </w:div>
        <w:div w:id="927739852">
          <w:marLeft w:val="0"/>
          <w:marRight w:val="0"/>
          <w:marTop w:val="0"/>
          <w:marBottom w:val="0"/>
          <w:divBdr>
            <w:top w:val="none" w:sz="0" w:space="0" w:color="auto"/>
            <w:left w:val="none" w:sz="0" w:space="0" w:color="auto"/>
            <w:bottom w:val="none" w:sz="0" w:space="0" w:color="auto"/>
            <w:right w:val="none" w:sz="0" w:space="0" w:color="auto"/>
          </w:divBdr>
        </w:div>
        <w:div w:id="1122773308">
          <w:marLeft w:val="0"/>
          <w:marRight w:val="0"/>
          <w:marTop w:val="0"/>
          <w:marBottom w:val="0"/>
          <w:divBdr>
            <w:top w:val="none" w:sz="0" w:space="0" w:color="auto"/>
            <w:left w:val="none" w:sz="0" w:space="0" w:color="auto"/>
            <w:bottom w:val="none" w:sz="0" w:space="0" w:color="auto"/>
            <w:right w:val="none" w:sz="0" w:space="0" w:color="auto"/>
          </w:divBdr>
        </w:div>
        <w:div w:id="2117402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65</Pages>
  <Words>9361</Words>
  <Characters>53360</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UC Riverside Extension</Company>
  <LinksUpToDate>false</LinksUpToDate>
  <CharactersWithSpaces>62596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dc:creator>
  <cp:lastModifiedBy>DIT</cp:lastModifiedBy>
  <cp:revision>3</cp:revision>
  <dcterms:created xsi:type="dcterms:W3CDTF">2011-06-25T21:19:00Z</dcterms:created>
  <dcterms:modified xsi:type="dcterms:W3CDTF">2011-06-25T21:46:00Z</dcterms:modified>
</cp:coreProperties>
</file>